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5D425518"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403EC" w:rsidRPr="00B90A72">
        <w:rPr>
          <w:rFonts w:ascii="Arial Narrow" w:hAnsi="Arial Narrow" w:cstheme="minorHAnsi"/>
          <w:color w:val="auto"/>
          <w:sz w:val="28"/>
          <w:szCs w:val="28"/>
        </w:rPr>
        <w:t>OPII-</w:t>
      </w:r>
      <w:r w:rsidR="00DF32E4" w:rsidRPr="00D45093">
        <w:rPr>
          <w:rFonts w:ascii="Arial Narrow" w:hAnsi="Arial Narrow" w:cstheme="minorHAnsi"/>
          <w:color w:val="auto"/>
          <w:sz w:val="28"/>
          <w:szCs w:val="28"/>
        </w:rPr>
        <w:t>201</w:t>
      </w:r>
      <w:r w:rsidR="00AA1D53" w:rsidRPr="00D45093">
        <w:rPr>
          <w:rFonts w:ascii="Arial Narrow" w:hAnsi="Arial Narrow" w:cstheme="minorHAnsi"/>
          <w:color w:val="auto"/>
          <w:sz w:val="28"/>
          <w:szCs w:val="28"/>
        </w:rPr>
        <w:t>6</w:t>
      </w:r>
      <w:r w:rsidR="0077283C" w:rsidRPr="00D45093">
        <w:rPr>
          <w:rFonts w:ascii="Arial Narrow" w:hAnsi="Arial Narrow" w:cstheme="minorHAnsi"/>
          <w:color w:val="auto"/>
          <w:sz w:val="28"/>
          <w:szCs w:val="28"/>
        </w:rPr>
        <w:t>/</w:t>
      </w:r>
      <w:r w:rsidR="00310EA1">
        <w:rPr>
          <w:rFonts w:ascii="Arial Narrow" w:hAnsi="Arial Narrow" w:cstheme="minorHAnsi"/>
          <w:color w:val="auto"/>
          <w:sz w:val="28"/>
          <w:szCs w:val="28"/>
        </w:rPr>
        <w:t>3</w:t>
      </w:r>
      <w:r w:rsidR="0077283C" w:rsidRPr="00D45093">
        <w:rPr>
          <w:rFonts w:ascii="Arial Narrow" w:hAnsi="Arial Narrow" w:cstheme="minorHAnsi"/>
          <w:color w:val="auto"/>
          <w:sz w:val="28"/>
          <w:szCs w:val="28"/>
        </w:rPr>
        <w:t>.1/</w:t>
      </w:r>
      <w:r w:rsidR="009871DF">
        <w:rPr>
          <w:rFonts w:ascii="Arial Narrow" w:hAnsi="Arial Narrow" w:cstheme="minorHAnsi"/>
          <w:color w:val="auto"/>
          <w:sz w:val="28"/>
          <w:szCs w:val="28"/>
        </w:rPr>
        <w:t>ŽSR</w:t>
      </w:r>
      <w:r w:rsidR="004D5C58">
        <w:rPr>
          <w:rFonts w:ascii="Arial Narrow" w:hAnsi="Arial Narrow" w:cstheme="minorHAnsi"/>
          <w:color w:val="auto"/>
          <w:sz w:val="28"/>
          <w:szCs w:val="28"/>
        </w:rPr>
        <w:t>-</w:t>
      </w:r>
      <w:r w:rsidR="00310EA1">
        <w:rPr>
          <w:rFonts w:ascii="Arial Narrow" w:hAnsi="Arial Narrow" w:cstheme="minorHAnsi"/>
          <w:color w:val="auto"/>
          <w:sz w:val="28"/>
          <w:szCs w:val="28"/>
        </w:rPr>
        <w:t>1</w:t>
      </w:r>
      <w:r w:rsidR="00F605EE">
        <w:rPr>
          <w:rFonts w:ascii="Arial Narrow" w:hAnsi="Arial Narrow" w:cstheme="minorHAnsi"/>
          <w:color w:val="auto"/>
          <w:sz w:val="28"/>
          <w:szCs w:val="28"/>
        </w:rPr>
        <w:t>6</w:t>
      </w:r>
      <w:r w:rsidR="00AA1D53" w:rsidRPr="00D45093">
        <w:rPr>
          <w:rFonts w:ascii="Arial Narrow" w:hAnsi="Arial Narrow" w:cstheme="minorHAnsi"/>
          <w:color w:val="auto"/>
          <w:sz w:val="28"/>
          <w:szCs w:val="28"/>
        </w:rPr>
        <w:t>-</w:t>
      </w:r>
      <w:r w:rsidR="00B7401B">
        <w:rPr>
          <w:rFonts w:ascii="Arial Narrow" w:hAnsi="Arial Narrow" w:cstheme="minorHAnsi"/>
          <w:color w:val="auto"/>
          <w:sz w:val="28"/>
          <w:szCs w:val="28"/>
        </w:rPr>
        <w:t>N</w:t>
      </w:r>
      <w:r w:rsidR="004D5C58">
        <w:rPr>
          <w:rFonts w:ascii="Arial Narrow" w:hAnsi="Arial Narrow" w:cstheme="minorHAnsi"/>
          <w:color w:val="auto"/>
          <w:sz w:val="28"/>
          <w:szCs w:val="28"/>
        </w:rPr>
        <w:t>P</w:t>
      </w:r>
    </w:p>
    <w:p w14:paraId="1B31E672" w14:textId="44A2806C"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predkladanie </w:t>
      </w:r>
      <w:r w:rsidR="00AA1D53" w:rsidRPr="00B90A72">
        <w:rPr>
          <w:rFonts w:ascii="Arial Narrow" w:hAnsi="Arial Narrow"/>
          <w:b/>
          <w:lang w:eastAsia="sk-SK"/>
        </w:rPr>
        <w:t>žiadost</w:t>
      </w:r>
      <w:r w:rsidR="009871DF">
        <w:rPr>
          <w:rFonts w:ascii="Arial Narrow" w:hAnsi="Arial Narrow"/>
          <w:b/>
          <w:lang w:eastAsia="sk-SK"/>
        </w:rPr>
        <w:t>í</w:t>
      </w:r>
      <w:r w:rsidR="00AA1D53" w:rsidRPr="00B90A72">
        <w:rPr>
          <w:rFonts w:ascii="Arial Narrow" w:hAnsi="Arial Narrow"/>
          <w:b/>
          <w:lang w:eastAsia="sk-SK"/>
        </w:rPr>
        <w:t xml:space="preserve"> </w:t>
      </w:r>
      <w:r w:rsidRPr="00B90A72">
        <w:rPr>
          <w:rFonts w:ascii="Arial Narrow" w:hAnsi="Arial Narrow"/>
          <w:b/>
          <w:lang w:eastAsia="sk-SK"/>
        </w:rPr>
        <w:t xml:space="preserve">o NFP </w:t>
      </w:r>
      <w:r w:rsidR="0038730A">
        <w:rPr>
          <w:rFonts w:ascii="Arial Narrow" w:hAnsi="Arial Narrow"/>
          <w:b/>
          <w:lang w:eastAsia="sk-SK"/>
        </w:rPr>
        <w:t xml:space="preserve">pre </w:t>
      </w:r>
      <w:r w:rsidR="00B7401B">
        <w:rPr>
          <w:rFonts w:ascii="Arial Narrow" w:hAnsi="Arial Narrow"/>
          <w:b/>
          <w:lang w:eastAsia="sk-SK"/>
        </w:rPr>
        <w:t>národné</w:t>
      </w:r>
      <w:r w:rsidR="0038730A">
        <w:rPr>
          <w:rFonts w:ascii="Arial Narrow" w:hAnsi="Arial Narrow"/>
          <w:b/>
          <w:lang w:eastAsia="sk-SK"/>
        </w:rPr>
        <w:t xml:space="preserve"> </w:t>
      </w:r>
      <w:r w:rsidRPr="00D45093">
        <w:rPr>
          <w:rFonts w:ascii="Arial Narrow" w:hAnsi="Arial Narrow"/>
          <w:b/>
          <w:lang w:eastAsia="sk-SK"/>
        </w:rPr>
        <w:t>projekt</w:t>
      </w:r>
      <w:r w:rsidR="0038730A">
        <w:rPr>
          <w:rFonts w:ascii="Arial Narrow" w:hAnsi="Arial Narrow"/>
          <w:b/>
          <w:lang w:eastAsia="sk-SK"/>
        </w:rPr>
        <w:t>y</w:t>
      </w:r>
      <w:r w:rsidRPr="00D45093">
        <w:rPr>
          <w:rFonts w:ascii="Arial Narrow" w:hAnsi="Arial Narrow"/>
          <w:b/>
          <w:lang w:eastAsia="sk-SK"/>
        </w:rPr>
        <w:t xml:space="preserve"> </w:t>
      </w:r>
      <w:r w:rsidR="0038730A">
        <w:rPr>
          <w:rFonts w:ascii="Arial Narrow" w:hAnsi="Arial Narrow"/>
          <w:b/>
          <w:lang w:eastAsia="sk-SK"/>
        </w:rPr>
        <w:t xml:space="preserve">prioritnej osi č. </w:t>
      </w:r>
      <w:r w:rsidR="00310EA1">
        <w:rPr>
          <w:rFonts w:ascii="Arial Narrow" w:hAnsi="Arial Narrow"/>
          <w:b/>
          <w:lang w:eastAsia="sk-SK"/>
        </w:rPr>
        <w:t>3</w:t>
      </w:r>
      <w:r w:rsidR="0038730A">
        <w:rPr>
          <w:rFonts w:ascii="Arial Narrow" w:hAnsi="Arial Narrow"/>
          <w:b/>
          <w:lang w:eastAsia="sk-SK"/>
        </w:rPr>
        <w:t xml:space="preserve"> OPII</w:t>
      </w:r>
      <w:r w:rsidR="00E6052B">
        <w:rPr>
          <w:rFonts w:ascii="Arial Narrow" w:hAnsi="Arial Narrow"/>
          <w:b/>
          <w:lang w:eastAsia="sk-SK"/>
        </w:rPr>
        <w:t xml:space="preserve"> v znení zmeny č. </w:t>
      </w:r>
      <w:del w:id="0" w:author="GC" w:date="2020-01-24T10:55:00Z">
        <w:r w:rsidR="00C84804" w:rsidDel="001F32F0">
          <w:rPr>
            <w:rFonts w:ascii="Arial Narrow" w:hAnsi="Arial Narrow"/>
            <w:b/>
            <w:lang w:eastAsia="sk-SK"/>
          </w:rPr>
          <w:delText>4</w:delText>
        </w:r>
        <w:r w:rsidR="0007440F" w:rsidDel="001F32F0">
          <w:rPr>
            <w:rFonts w:ascii="Arial Narrow" w:hAnsi="Arial Narrow"/>
            <w:b/>
            <w:lang w:eastAsia="sk-SK"/>
          </w:rPr>
          <w:delText xml:space="preserve"> </w:delText>
        </w:r>
      </w:del>
      <w:ins w:id="1" w:author="GC" w:date="2020-01-24T10:55:00Z">
        <w:r w:rsidR="001F32F0">
          <w:rPr>
            <w:rFonts w:ascii="Arial Narrow" w:hAnsi="Arial Narrow"/>
            <w:b/>
            <w:lang w:eastAsia="sk-SK"/>
          </w:rPr>
          <w:t>5</w:t>
        </w:r>
        <w:r w:rsidR="001F32F0">
          <w:rPr>
            <w:rFonts w:ascii="Arial Narrow" w:hAnsi="Arial Narrow"/>
            <w:b/>
            <w:lang w:eastAsia="sk-SK"/>
          </w:rPr>
          <w:t xml:space="preserve"> </w:t>
        </w:r>
      </w:ins>
      <w:r w:rsidR="00E6052B">
        <w:rPr>
          <w:rFonts w:ascii="Arial Narrow" w:hAnsi="Arial Narrow"/>
          <w:b/>
          <w:lang w:eastAsia="sk-SK"/>
        </w:rPr>
        <w:t>(konsolidovaná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765EE3">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D45093" w:rsidRDefault="00D33A6C" w:rsidP="00F1589B">
            <w:pPr>
              <w:spacing w:before="120" w:after="120" w:line="240" w:lineRule="auto"/>
              <w:rPr>
                <w:rFonts w:ascii="Arial Narrow" w:hAnsi="Arial Narrow"/>
                <w:bCs/>
              </w:rPr>
            </w:pPr>
            <w:r w:rsidRPr="00EB6CCE">
              <w:rPr>
                <w:rFonts w:ascii="Arial Narrow" w:hAnsi="Arial Narrow" w:cstheme="minorHAnsi"/>
              </w:rPr>
              <w:t xml:space="preserve">Integrovaná infraštruktúra (ďalej </w:t>
            </w:r>
            <w:r w:rsidR="00171DF4" w:rsidRPr="00B90A72">
              <w:rPr>
                <w:rFonts w:ascii="Arial Narrow" w:hAnsi="Arial Narrow" w:cstheme="minorHAnsi"/>
              </w:rPr>
              <w:t>aj</w:t>
            </w:r>
            <w:r w:rsidRPr="00B90A72">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4722BA41" w:rsidR="00D33A6C" w:rsidRPr="00D45093" w:rsidRDefault="00C02E7C" w:rsidP="00533142">
            <w:pPr>
              <w:spacing w:before="120" w:after="120" w:line="240" w:lineRule="auto"/>
              <w:rPr>
                <w:rFonts w:ascii="Arial Narrow" w:hAnsi="Arial Narrow"/>
                <w:bCs/>
              </w:rPr>
            </w:pPr>
            <w:r>
              <w:rPr>
                <w:rFonts w:ascii="Arial Narrow" w:hAnsi="Arial Narrow"/>
                <w:bCs/>
              </w:rPr>
              <w:t>3</w:t>
            </w:r>
            <w:r w:rsidR="0004034C" w:rsidRPr="0004034C">
              <w:rPr>
                <w:rFonts w:ascii="Arial Narrow" w:hAnsi="Arial Narrow"/>
                <w:bCs/>
              </w:rPr>
              <w:t xml:space="preserve"> </w:t>
            </w:r>
            <w:r w:rsidR="00533142">
              <w:rPr>
                <w:rFonts w:ascii="Arial Narrow" w:hAnsi="Arial Narrow"/>
                <w:bCs/>
              </w:rPr>
              <w:t>–</w:t>
            </w:r>
            <w:r w:rsidR="0004034C" w:rsidRPr="0004034C">
              <w:rPr>
                <w:rFonts w:ascii="Arial Narrow" w:hAnsi="Arial Narrow"/>
                <w:bCs/>
              </w:rPr>
              <w:t xml:space="preserve"> </w:t>
            </w:r>
            <w:r w:rsidR="00533142">
              <w:rPr>
                <w:rFonts w:ascii="Arial Narrow" w:hAnsi="Arial Narrow"/>
                <w:bCs/>
              </w:rPr>
              <w:t>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39625027" w:rsidR="00304501" w:rsidRPr="00D45093" w:rsidRDefault="00310EA1" w:rsidP="00310EA1">
            <w:pPr>
              <w:spacing w:before="120" w:after="120" w:line="240" w:lineRule="auto"/>
              <w:rPr>
                <w:rFonts w:ascii="Arial Narrow" w:hAnsi="Arial Narrow"/>
                <w:lang w:eastAsia="de-DE"/>
              </w:rPr>
            </w:pPr>
            <w:r w:rsidRPr="00310EA1">
              <w:rPr>
                <w:rStyle w:val="FontStyle93"/>
                <w:rFonts w:ascii="Arial Narrow" w:hAnsi="Arial Narrow"/>
                <w:sz w:val="22"/>
                <w:szCs w:val="22"/>
                <w:lang w:eastAsia="de-DE"/>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6EC9347D" w:rsidR="00D33A6C" w:rsidRPr="00D45093" w:rsidRDefault="00310EA1" w:rsidP="00310EA1">
            <w:pPr>
              <w:spacing w:before="120" w:after="120" w:line="240" w:lineRule="auto"/>
              <w:rPr>
                <w:rFonts w:ascii="Arial Narrow" w:hAnsi="Arial Narrow"/>
              </w:rPr>
            </w:pPr>
            <w:r>
              <w:rPr>
                <w:rFonts w:ascii="Arial Narrow" w:hAnsi="Arial Narrow"/>
              </w:rPr>
              <w:t>3</w:t>
            </w:r>
            <w:r w:rsidR="0004034C" w:rsidRPr="0004034C">
              <w:rPr>
                <w:rFonts w:ascii="Arial Narrow" w:hAnsi="Arial Narrow"/>
              </w:rPr>
              <w:t xml:space="preserve">.1  </w:t>
            </w:r>
            <w:r w:rsidRPr="00310EA1">
              <w:rPr>
                <w:rFonts w:ascii="Arial Narrow" w:hAnsi="Arial Narrow"/>
              </w:rPr>
              <w:t>Zvýšenie atraktivity verejnej osobnej dopravy prostredníctvom modernizácie a rekonštrukcie infraštruktúry pre IDS a mestskú dráhovú dopravu</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Kohézny fond (</w:t>
            </w:r>
            <w:r w:rsidR="00C43CCD" w:rsidRPr="00D45093">
              <w:rPr>
                <w:rFonts w:ascii="Arial Narrow" w:hAnsi="Arial Narrow" w:cstheme="minorHAnsi"/>
              </w:rPr>
              <w:t>ďalej aj „</w:t>
            </w:r>
            <w:r w:rsidRPr="00D45093">
              <w:rPr>
                <w:rFonts w:ascii="Arial Narrow" w:hAnsi="Arial Narrow" w:cstheme="minorHAnsi"/>
              </w:rPr>
              <w:t>KF</w:t>
            </w:r>
            <w:r w:rsidR="00C43CCD" w:rsidRPr="00D45093">
              <w:rPr>
                <w:rFonts w:ascii="Arial Narrow" w:hAnsi="Arial Narrow" w:cstheme="minorHAnsi"/>
              </w:rPr>
              <w:t>“</w:t>
            </w:r>
            <w:r w:rsidRPr="00D45093">
              <w:rPr>
                <w:rFonts w:ascii="Arial Narrow" w:hAnsi="Arial Narrow" w:cstheme="minorHAnsi"/>
              </w:rPr>
              <w:t>)</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38A30121" w:rsidR="007E5C50" w:rsidRPr="00B90A72" w:rsidRDefault="0004034C"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 Bratislava</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23A37D02"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r>
              <w:rPr>
                <w:rFonts w:ascii="Arial Narrow" w:hAnsi="Arial Narrow" w:cstheme="minorHAnsi"/>
                <w:b/>
              </w:rPr>
              <w:t>/y</w:t>
            </w:r>
          </w:p>
        </w:tc>
        <w:tc>
          <w:tcPr>
            <w:tcW w:w="6912" w:type="dxa"/>
            <w:vAlign w:val="center"/>
          </w:tcPr>
          <w:p w14:paraId="12DFC55C" w14:textId="2233D419" w:rsidR="007E5C50" w:rsidRPr="00B90A72" w:rsidRDefault="00C36E4C" w:rsidP="00B7401B">
            <w:pPr>
              <w:spacing w:before="120" w:after="120" w:line="240" w:lineRule="auto"/>
              <w:rPr>
                <w:rFonts w:ascii="Arial Narrow" w:hAnsi="Arial Narrow" w:cstheme="minorHAnsi"/>
              </w:rPr>
            </w:pPr>
            <w:r w:rsidRPr="00D51DA2">
              <w:rPr>
                <w:rFonts w:ascii="Arial Narrow" w:hAnsi="Arial Narrow" w:cstheme="minorHAnsi"/>
              </w:rPr>
              <w:t xml:space="preserve">Zoznam </w:t>
            </w:r>
            <w:r w:rsidR="00B7401B">
              <w:rPr>
                <w:rFonts w:ascii="Arial Narrow" w:hAnsi="Arial Narrow" w:cstheme="minorHAnsi"/>
              </w:rPr>
              <w:t>národn</w:t>
            </w:r>
            <w:r>
              <w:rPr>
                <w:rFonts w:ascii="Arial Narrow" w:hAnsi="Arial Narrow" w:cstheme="minorHAnsi"/>
              </w:rPr>
              <w:t>ých</w:t>
            </w:r>
            <w:r w:rsidRPr="00D51DA2">
              <w:rPr>
                <w:rFonts w:ascii="Arial Narrow" w:hAnsi="Arial Narrow" w:cstheme="minorHAnsi"/>
              </w:rPr>
              <w:t xml:space="preserve"> projektov OPII</w:t>
            </w:r>
            <w:r w:rsidR="00C81CB7">
              <w:rPr>
                <w:rFonts w:ascii="Arial Narrow" w:hAnsi="Arial Narrow" w:cstheme="minorHAnsi"/>
              </w:rPr>
              <w:t xml:space="preserve"> </w:t>
            </w:r>
            <w:r w:rsidRPr="00DC4A06">
              <w:rPr>
                <w:rFonts w:ascii="Arial Narrow" w:hAnsi="Arial Narrow" w:cstheme="minorHAnsi"/>
              </w:rPr>
              <w:t>zverejnen</w:t>
            </w:r>
            <w:r w:rsidR="00C81CB7">
              <w:rPr>
                <w:rFonts w:ascii="Arial Narrow" w:hAnsi="Arial Narrow" w:cstheme="minorHAnsi"/>
              </w:rPr>
              <w:t>ý</w:t>
            </w:r>
            <w:r w:rsidRPr="00DC4A06">
              <w:rPr>
                <w:rFonts w:ascii="Arial Narrow" w:hAnsi="Arial Narrow" w:cstheme="minorHAnsi"/>
              </w:rPr>
              <w:t xml:space="preserve"> na webovom sídle </w:t>
            </w:r>
            <w:hyperlink r:id="rId8" w:history="1">
              <w:r w:rsidR="002C59E9">
                <w:rPr>
                  <w:rStyle w:val="Hypertextovprepojenie"/>
                  <w:rFonts w:ascii="Arial Narrow" w:hAnsi="Arial Narrow" w:cs="Calibri"/>
                  <w:lang w:eastAsia="cs-CZ"/>
                </w:rPr>
                <w:t>www.opii.gov.sk</w:t>
              </w:r>
            </w:hyperlink>
            <w:r w:rsidR="00142C76">
              <w:rPr>
                <w:rStyle w:val="Hypertextovprepojenie"/>
                <w:rFonts w:ascii="Arial Narrow" w:hAnsi="Arial Narrow" w:cs="Calibri"/>
                <w:lang w:eastAsia="cs-CZ"/>
              </w:rPr>
              <w:t xml:space="preserve"> </w:t>
            </w:r>
            <w:r w:rsidR="00142C76" w:rsidRPr="00B36F81">
              <w:rPr>
                <w:rFonts w:cstheme="minorHAnsi"/>
              </w:rPr>
              <w:t>(</w:t>
            </w:r>
            <w:r w:rsidR="00142C76" w:rsidRPr="00FE03D5">
              <w:rPr>
                <w:rFonts w:ascii="Arial Narrow" w:hAnsi="Arial Narrow" w:cstheme="minorHAnsi"/>
              </w:rPr>
              <w:t>ďalej aj „webové sídlo RO OPII“)</w:t>
            </w:r>
          </w:p>
        </w:tc>
      </w:tr>
    </w:tbl>
    <w:p w14:paraId="364B42CE"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6305E4D5"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E6052B">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1CC8436D" w14:textId="77777777" w:rsidR="00B574AD" w:rsidRDefault="00B574AD"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F1589B">
        <w:tc>
          <w:tcPr>
            <w:tcW w:w="2376" w:type="dxa"/>
            <w:shd w:val="clear" w:color="auto" w:fill="D9D9D9" w:themeFill="background1" w:themeFillShade="D9"/>
          </w:tcPr>
          <w:p w14:paraId="7D975DE7" w14:textId="77777777" w:rsidR="00B574AD" w:rsidRPr="005768FA" w:rsidRDefault="00B574AD">
            <w:pPr>
              <w:spacing w:before="120" w:after="120" w:line="240" w:lineRule="auto"/>
              <w:jc w:val="both"/>
              <w:rPr>
                <w:rFonts w:ascii="Arial Narrow" w:hAnsi="Arial Narrow" w:cstheme="minorHAnsi"/>
                <w:b/>
              </w:rPr>
            </w:pPr>
            <w:r w:rsidRPr="00E20EE1">
              <w:rPr>
                <w:rFonts w:ascii="Arial Narrow" w:hAnsi="Arial Narrow" w:cstheme="minorHAnsi"/>
                <w:b/>
              </w:rPr>
              <w:t>Dátum vyhlásenia</w:t>
            </w:r>
            <w:r w:rsidRPr="005768FA">
              <w:rPr>
                <w:rFonts w:ascii="Arial Narrow" w:hAnsi="Arial Narrow" w:cstheme="minorHAnsi"/>
                <w:b/>
              </w:rPr>
              <w:t xml:space="preserve"> </w:t>
            </w:r>
          </w:p>
        </w:tc>
        <w:tc>
          <w:tcPr>
            <w:tcW w:w="6912" w:type="dxa"/>
            <w:vAlign w:val="center"/>
          </w:tcPr>
          <w:p w14:paraId="1FB2C9CA" w14:textId="56FF0904" w:rsidR="00B574AD" w:rsidRPr="00F605EE" w:rsidRDefault="0085255A" w:rsidP="00765EE3">
            <w:pPr>
              <w:spacing w:before="120" w:after="120" w:line="240" w:lineRule="auto"/>
              <w:rPr>
                <w:rFonts w:ascii="Arial Narrow" w:hAnsi="Arial Narrow" w:cstheme="minorHAnsi"/>
              </w:rPr>
            </w:pPr>
            <w:r w:rsidRPr="0085255A">
              <w:rPr>
                <w:rFonts w:ascii="Arial Narrow" w:hAnsi="Arial Narrow" w:cstheme="minorHAnsi"/>
              </w:rPr>
              <w:t>31</w:t>
            </w:r>
            <w:r w:rsidR="00D748D1" w:rsidRPr="0085255A">
              <w:rPr>
                <w:rFonts w:ascii="Arial Narrow" w:hAnsi="Arial Narrow" w:cstheme="minorHAnsi"/>
              </w:rPr>
              <w:t>.</w:t>
            </w:r>
            <w:r w:rsidR="00A772E3" w:rsidRPr="0085255A">
              <w:rPr>
                <w:rFonts w:ascii="Arial Narrow" w:hAnsi="Arial Narrow" w:cstheme="minorHAnsi"/>
              </w:rPr>
              <w:t>05</w:t>
            </w:r>
            <w:r w:rsidR="00D748D1" w:rsidRPr="0085255A">
              <w:rPr>
                <w:rFonts w:ascii="Arial Narrow" w:hAnsi="Arial Narrow" w:cstheme="minorHAnsi"/>
              </w:rPr>
              <w:t>.2016</w:t>
            </w:r>
          </w:p>
        </w:tc>
      </w:tr>
      <w:tr w:rsidR="00CD30CE" w:rsidRPr="005768FA" w14:paraId="7FA86533" w14:textId="77777777" w:rsidTr="00765EE3">
        <w:trPr>
          <w:trHeight w:val="1679"/>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lastRenderedPageBreak/>
              <w:t>Dátum uzavretia</w:t>
            </w:r>
          </w:p>
        </w:tc>
        <w:tc>
          <w:tcPr>
            <w:tcW w:w="6912" w:type="dxa"/>
            <w:vAlign w:val="center"/>
          </w:tcPr>
          <w:p w14:paraId="0CCEAA39" w14:textId="77777777" w:rsidR="00CD30CE" w:rsidRPr="00F1589B" w:rsidRDefault="00CD30CE" w:rsidP="00765EE3">
            <w:pPr>
              <w:spacing w:before="120" w:after="0" w:line="240" w:lineRule="auto"/>
              <w:ind w:left="34"/>
              <w:jc w:val="both"/>
              <w:rPr>
                <w:rFonts w:ascii="Arial Narrow" w:hAnsi="Arial Narrow" w:cstheme="minorHAnsi"/>
              </w:rPr>
            </w:pPr>
            <w:r w:rsidRPr="00F1589B">
              <w:rPr>
                <w:rFonts w:ascii="Arial Narrow" w:hAnsi="Arial Narrow" w:cstheme="minorHAnsi"/>
              </w:rPr>
              <w:t>Uzavretie vyzvania nastáva:</w:t>
            </w:r>
          </w:p>
          <w:p w14:paraId="6F64F1A5" w14:textId="619302FE" w:rsidR="00CD30CE" w:rsidRPr="00B90A72" w:rsidRDefault="0069692F" w:rsidP="00D45093">
            <w:pPr>
              <w:pStyle w:val="Odsekzoznamu"/>
              <w:numPr>
                <w:ilvl w:val="0"/>
                <w:numId w:val="5"/>
              </w:numPr>
              <w:ind w:left="318" w:hanging="284"/>
              <w:jc w:val="both"/>
              <w:rPr>
                <w:rFonts w:ascii="Arial Narrow" w:hAnsi="Arial Narrow" w:cstheme="minorHAnsi"/>
                <w:sz w:val="22"/>
                <w:szCs w:val="22"/>
              </w:rPr>
            </w:pPr>
            <w:r>
              <w:rPr>
                <w:rFonts w:ascii="Arial Narrow" w:hAnsi="Arial Narrow" w:cstheme="minorHAnsi"/>
                <w:sz w:val="22"/>
                <w:szCs w:val="22"/>
              </w:rPr>
              <w:t>n</w:t>
            </w:r>
            <w:r w:rsidR="00EB6CCE" w:rsidRPr="00B90A72">
              <w:rPr>
                <w:rFonts w:ascii="Arial Narrow" w:hAnsi="Arial Narrow" w:cstheme="minorHAnsi"/>
                <w:sz w:val="22"/>
                <w:szCs w:val="22"/>
              </w:rPr>
              <w:t xml:space="preserve">a </w:t>
            </w:r>
            <w:r w:rsidR="00EB6CCE" w:rsidRPr="00B76332">
              <w:rPr>
                <w:rFonts w:ascii="Arial Narrow" w:hAnsi="Arial Narrow" w:cstheme="minorHAnsi"/>
                <w:sz w:val="22"/>
                <w:szCs w:val="22"/>
              </w:rPr>
              <w:t xml:space="preserve">základe </w:t>
            </w:r>
            <w:r w:rsidR="00B7401B" w:rsidRPr="00D748D1">
              <w:rPr>
                <w:rFonts w:ascii="Arial Narrow" w:hAnsi="Arial Narrow" w:cstheme="minorHAnsi"/>
                <w:sz w:val="22"/>
                <w:szCs w:val="22"/>
              </w:rPr>
              <w:t xml:space="preserve">právoplatnosti </w:t>
            </w:r>
            <w:r w:rsidR="005C0C31" w:rsidRPr="00D748D1">
              <w:rPr>
                <w:rFonts w:ascii="Arial Narrow" w:hAnsi="Arial Narrow" w:cstheme="minorHAnsi"/>
                <w:sz w:val="22"/>
                <w:szCs w:val="22"/>
              </w:rPr>
              <w:t xml:space="preserve">posledného </w:t>
            </w:r>
            <w:r w:rsidR="00B7401B" w:rsidRPr="00D748D1">
              <w:rPr>
                <w:rFonts w:ascii="Arial Narrow" w:hAnsi="Arial Narrow" w:cstheme="minorHAnsi"/>
                <w:sz w:val="22"/>
                <w:szCs w:val="22"/>
              </w:rPr>
              <w:t>rozhodnut</w:t>
            </w:r>
            <w:r w:rsidR="005C0C31" w:rsidRPr="00D748D1">
              <w:rPr>
                <w:rFonts w:ascii="Arial Narrow" w:hAnsi="Arial Narrow" w:cstheme="minorHAnsi"/>
                <w:sz w:val="22"/>
                <w:szCs w:val="22"/>
              </w:rPr>
              <w:t>ia</w:t>
            </w:r>
            <w:r w:rsidR="00B7401B" w:rsidRPr="00D748D1">
              <w:rPr>
                <w:rFonts w:ascii="Arial Narrow" w:hAnsi="Arial Narrow" w:cstheme="minorHAnsi"/>
                <w:sz w:val="22"/>
                <w:szCs w:val="22"/>
              </w:rPr>
              <w:t xml:space="preserve"> vydan</w:t>
            </w:r>
            <w:r w:rsidR="005C0C31" w:rsidRPr="00D748D1">
              <w:rPr>
                <w:rFonts w:ascii="Arial Narrow" w:hAnsi="Arial Narrow" w:cstheme="minorHAnsi"/>
                <w:sz w:val="22"/>
                <w:szCs w:val="22"/>
              </w:rPr>
              <w:t>ého</w:t>
            </w:r>
            <w:r w:rsidR="00B7401B" w:rsidRPr="00D748D1">
              <w:rPr>
                <w:rFonts w:ascii="Arial Narrow" w:hAnsi="Arial Narrow" w:cstheme="minorHAnsi"/>
                <w:sz w:val="22"/>
                <w:szCs w:val="22"/>
              </w:rPr>
              <w:t xml:space="preserve"> v konaní o  žiadostiach o nenávratný finančný príspevok, </w:t>
            </w:r>
            <w:r w:rsidRPr="00B76332">
              <w:rPr>
                <w:rFonts w:ascii="Arial Narrow" w:hAnsi="Arial Narrow" w:cstheme="minorHAnsi"/>
                <w:sz w:val="22"/>
                <w:szCs w:val="22"/>
              </w:rPr>
              <w:t>a</w:t>
            </w:r>
            <w:r w:rsidR="00CD30CE" w:rsidRPr="00B76332">
              <w:rPr>
                <w:rFonts w:ascii="Arial Narrow" w:hAnsi="Arial Narrow" w:cstheme="minorHAnsi"/>
                <w:sz w:val="22"/>
                <w:szCs w:val="22"/>
              </w:rPr>
              <w:t>leb</w:t>
            </w:r>
            <w:r w:rsidR="00CD30CE" w:rsidRPr="00B90A72">
              <w:rPr>
                <w:rFonts w:ascii="Arial Narrow" w:hAnsi="Arial Narrow" w:cstheme="minorHAnsi"/>
                <w:sz w:val="22"/>
                <w:szCs w:val="22"/>
              </w:rPr>
              <w:t xml:space="preserve">o </w:t>
            </w:r>
          </w:p>
          <w:p w14:paraId="0E9735D7" w14:textId="7428B6E3" w:rsidR="00CD30CE" w:rsidRPr="00DC4A06" w:rsidRDefault="00CD30CE" w:rsidP="007E1FC8">
            <w:pPr>
              <w:pStyle w:val="Odsekzoznamu"/>
              <w:numPr>
                <w:ilvl w:val="0"/>
                <w:numId w:val="5"/>
              </w:numPr>
              <w:spacing w:before="60"/>
              <w:ind w:left="318" w:hanging="284"/>
              <w:jc w:val="both"/>
              <w:rPr>
                <w:rFonts w:ascii="Arial Narrow" w:hAnsi="Arial Narrow" w:cstheme="minorHAnsi"/>
                <w:sz w:val="22"/>
                <w:szCs w:val="22"/>
              </w:rPr>
            </w:pPr>
            <w:r w:rsidRPr="00DC4A06">
              <w:rPr>
                <w:rFonts w:ascii="Arial Narrow" w:hAnsi="Arial Narrow" w:cstheme="minorHAnsi"/>
                <w:sz w:val="22"/>
                <w:szCs w:val="22"/>
              </w:rPr>
              <w:t>na základe rozhodnutia RO OPII o </w:t>
            </w:r>
            <w:r w:rsidR="00E6052B">
              <w:rPr>
                <w:rFonts w:ascii="Arial Narrow" w:hAnsi="Arial Narrow" w:cstheme="minorHAnsi"/>
                <w:sz w:val="22"/>
                <w:szCs w:val="22"/>
              </w:rPr>
              <w:t>zrušení</w:t>
            </w:r>
            <w:r w:rsidR="00E6052B" w:rsidRPr="00DC4A06">
              <w:rPr>
                <w:rFonts w:ascii="Arial Narrow" w:hAnsi="Arial Narrow" w:cstheme="minorHAnsi"/>
                <w:sz w:val="22"/>
                <w:szCs w:val="22"/>
              </w:rPr>
              <w:t xml:space="preserve"> </w:t>
            </w:r>
            <w:r w:rsidRPr="00DC4A06">
              <w:rPr>
                <w:rFonts w:ascii="Arial Narrow" w:hAnsi="Arial Narrow" w:cstheme="minorHAnsi"/>
                <w:sz w:val="22"/>
                <w:szCs w:val="22"/>
              </w:rPr>
              <w:t xml:space="preserve">vyzvania, </w:t>
            </w:r>
            <w:r w:rsidR="00DC4A06" w:rsidRPr="00DC4A06">
              <w:rPr>
                <w:rFonts w:ascii="Arial Narrow" w:hAnsi="Arial Narrow" w:cstheme="minorHAnsi"/>
                <w:sz w:val="22"/>
                <w:szCs w:val="22"/>
              </w:rPr>
              <w:t>ktor</w:t>
            </w:r>
            <w:r w:rsidR="004C09E1">
              <w:rPr>
                <w:rFonts w:ascii="Arial Narrow" w:hAnsi="Arial Narrow" w:cstheme="minorHAnsi"/>
                <w:sz w:val="22"/>
                <w:szCs w:val="22"/>
              </w:rPr>
              <w:t>é</w:t>
            </w:r>
            <w:r w:rsidR="00DC4A06" w:rsidRPr="00DC4A06">
              <w:rPr>
                <w:rFonts w:ascii="Arial Narrow" w:hAnsi="Arial Narrow" w:cstheme="minorHAnsi"/>
                <w:sz w:val="22"/>
                <w:szCs w:val="22"/>
              </w:rPr>
              <w:t xml:space="preserve"> RO OPII zverejní na webovom sídle </w:t>
            </w:r>
            <w:r w:rsidR="00142C76" w:rsidRPr="00FE03D5">
              <w:rPr>
                <w:rFonts w:ascii="Arial Narrow" w:hAnsi="Arial Narrow" w:cstheme="minorHAnsi"/>
              </w:rPr>
              <w:t>RO OPII</w:t>
            </w:r>
            <w:r w:rsidR="00DC4A06" w:rsidRPr="00DC4A06">
              <w:rPr>
                <w:rFonts w:ascii="Arial Narrow" w:hAnsi="Arial Narrow" w:cstheme="minorHAnsi"/>
                <w:sz w:val="22"/>
                <w:szCs w:val="22"/>
              </w:rPr>
              <w:t xml:space="preserve"> </w:t>
            </w:r>
            <w:r w:rsidRPr="00DC4A06">
              <w:rPr>
                <w:rFonts w:ascii="Arial Narrow" w:hAnsi="Arial Narrow" w:cstheme="minorHAnsi"/>
                <w:sz w:val="22"/>
                <w:szCs w:val="22"/>
              </w:rPr>
              <w:t xml:space="preserve"> </w:t>
            </w:r>
          </w:p>
          <w:p w14:paraId="64E6A72D" w14:textId="1109B79F" w:rsidR="0029522A" w:rsidRPr="00F1589B" w:rsidRDefault="00CD30CE" w:rsidP="00765EE3">
            <w:pPr>
              <w:spacing w:before="60" w:line="240" w:lineRule="auto"/>
              <w:jc w:val="both"/>
              <w:rPr>
                <w:rFonts w:ascii="Arial Narrow" w:hAnsi="Arial Narrow" w:cstheme="minorHAnsi"/>
              </w:rPr>
            </w:pPr>
            <w:r w:rsidRPr="00DC4A06">
              <w:rPr>
                <w:rFonts w:ascii="Arial Narrow" w:hAnsi="Arial Narrow" w:cstheme="minorHAnsi"/>
              </w:rPr>
              <w:t>podľa toho, ktorá skutočnosť nastane skôr</w:t>
            </w:r>
            <w:r w:rsidRPr="00F1589B">
              <w:rPr>
                <w:rStyle w:val="Hypertextovprepojenie"/>
                <w:rFonts w:ascii="Arial Narrow" w:hAnsi="Arial Narrow" w:cs="Calibri"/>
                <w:color w:val="auto"/>
                <w:u w:val="none"/>
                <w:lang w:eastAsia="cs-CZ"/>
              </w:rPr>
              <w:t xml:space="preserve">. </w:t>
            </w:r>
            <w:r w:rsidR="0069692F">
              <w:rPr>
                <w:rStyle w:val="Hypertextovprepojenie"/>
                <w:rFonts w:ascii="Arial Narrow" w:hAnsi="Arial Narrow" w:cs="Calibri"/>
                <w:color w:val="auto"/>
                <w:u w:val="none"/>
                <w:lang w:eastAsia="cs-CZ"/>
              </w:rPr>
              <w:t xml:space="preserve"> </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11F1BEA8" w:rsidR="000F6F11" w:rsidRPr="008946B8" w:rsidRDefault="003A3C11" w:rsidP="00F1589B">
            <w:pPr>
              <w:spacing w:before="120" w:after="120" w:line="240" w:lineRule="auto"/>
              <w:jc w:val="both"/>
              <w:rPr>
                <w:rFonts w:ascii="Arial Narrow" w:hAnsi="Arial Narrow" w:cstheme="minorHAnsi"/>
              </w:rPr>
            </w:pPr>
            <w:r w:rsidRPr="005768FA">
              <w:rPr>
                <w:rFonts w:ascii="Arial Narrow" w:hAnsi="Arial Narrow" w:cstheme="minorHAnsi"/>
                <w:b/>
              </w:rPr>
              <w:t xml:space="preserve">Indikatívna výška finančných prostriedkov vyčlenených na </w:t>
            </w:r>
            <w:r w:rsidRPr="008946B8">
              <w:rPr>
                <w:rFonts w:ascii="Arial Narrow" w:hAnsi="Arial Narrow" w:cstheme="minorHAnsi"/>
                <w:b/>
              </w:rPr>
              <w:t xml:space="preserve">vyzvanie </w:t>
            </w:r>
            <w:r w:rsidR="00F82DB4" w:rsidRPr="008946B8">
              <w:rPr>
                <w:rFonts w:ascii="Arial Narrow" w:hAnsi="Arial Narrow" w:cstheme="minorHAnsi"/>
                <w:b/>
              </w:rPr>
              <w:t xml:space="preserve">zo zdroja EÚ </w:t>
            </w:r>
            <w:r w:rsidRPr="008946B8">
              <w:rPr>
                <w:rFonts w:ascii="Arial Narrow" w:hAnsi="Arial Narrow" w:cstheme="minorHAnsi"/>
                <w:b/>
              </w:rPr>
              <w:t xml:space="preserve">je </w:t>
            </w:r>
            <w:bookmarkStart w:id="2" w:name="_GoBack"/>
            <w:del w:id="3" w:author="GC" w:date="2020-01-24T10:56:00Z">
              <w:r w:rsidR="00F367A0" w:rsidDel="001F32F0">
                <w:rPr>
                  <w:rFonts w:ascii="Arial Narrow" w:hAnsi="Arial Narrow" w:cstheme="minorHAnsi"/>
                  <w:b/>
                </w:rPr>
                <w:delText>2</w:delText>
              </w:r>
              <w:r w:rsidR="00F367A0" w:rsidRPr="00B56A0D" w:rsidDel="001F32F0">
                <w:rPr>
                  <w:rFonts w:ascii="Arial Narrow" w:hAnsi="Arial Narrow" w:cstheme="minorHAnsi"/>
                  <w:b/>
                </w:rPr>
                <w:delText>0 </w:delText>
              </w:r>
              <w:r w:rsidR="00E54464" w:rsidRPr="00B56A0D" w:rsidDel="001F32F0">
                <w:rPr>
                  <w:rFonts w:ascii="Arial Narrow" w:hAnsi="Arial Narrow" w:cstheme="minorHAnsi"/>
                  <w:b/>
                </w:rPr>
                <w:delText>000</w:delText>
              </w:r>
              <w:r w:rsidR="0099597F" w:rsidRPr="00B56A0D" w:rsidDel="001F32F0">
                <w:rPr>
                  <w:rFonts w:ascii="Arial Narrow" w:hAnsi="Arial Narrow" w:cstheme="minorHAnsi"/>
                  <w:b/>
                </w:rPr>
                <w:delText> </w:delText>
              </w:r>
              <w:r w:rsidR="00E54464" w:rsidRPr="00B56A0D" w:rsidDel="001F32F0">
                <w:rPr>
                  <w:rFonts w:ascii="Arial Narrow" w:hAnsi="Arial Narrow" w:cstheme="minorHAnsi"/>
                  <w:b/>
                </w:rPr>
                <w:delText>000</w:delText>
              </w:r>
            </w:del>
            <w:ins w:id="4" w:author="GC" w:date="2020-01-24T10:56:00Z">
              <w:r w:rsidR="001F32F0">
                <w:rPr>
                  <w:rFonts w:ascii="Arial Narrow" w:hAnsi="Arial Narrow" w:cstheme="minorHAnsi"/>
                  <w:b/>
                </w:rPr>
                <w:t>40 694 182</w:t>
              </w:r>
            </w:ins>
            <w:bookmarkEnd w:id="2"/>
            <w:r w:rsidR="0099597F" w:rsidRPr="00B56A0D">
              <w:rPr>
                <w:rFonts w:ascii="Arial Narrow" w:hAnsi="Arial Narrow" w:cstheme="minorHAnsi"/>
                <w:b/>
              </w:rPr>
              <w:t>,00</w:t>
            </w:r>
            <w:r w:rsidR="00AB4D3C" w:rsidRPr="00B56A0D">
              <w:rPr>
                <w:rFonts w:ascii="Arial Narrow" w:hAnsi="Arial Narrow" w:cstheme="minorHAnsi"/>
                <w:b/>
              </w:rPr>
              <w:t xml:space="preserve"> </w:t>
            </w:r>
            <w:r w:rsidR="00BC0F00" w:rsidRPr="00B56A0D">
              <w:rPr>
                <w:rFonts w:ascii="Arial Narrow" w:hAnsi="Arial Narrow" w:cstheme="minorHAnsi"/>
                <w:b/>
              </w:rPr>
              <w:t>EUR</w:t>
            </w:r>
            <w:r w:rsidR="00F82DB4" w:rsidRPr="008946B8">
              <w:rPr>
                <w:rFonts w:ascii="Arial Narrow" w:hAnsi="Arial Narrow" w:cstheme="minorHAnsi"/>
                <w:b/>
              </w:rPr>
              <w:t>.</w:t>
            </w:r>
            <w:r w:rsidR="00BC0F00" w:rsidRPr="008946B8">
              <w:rPr>
                <w:rFonts w:ascii="Arial Narrow" w:hAnsi="Arial Narrow" w:cstheme="minorHAnsi"/>
              </w:rPr>
              <w:t xml:space="preserve">  </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1F32F0">
                    <w:rPr>
                      <w:rFonts w:ascii="Arial Narrow" w:eastAsia="Times New Roman" w:hAnsi="Arial Narrow"/>
                      <w:b/>
                      <w:bCs/>
                      <w:color w:val="000000"/>
                      <w:lang w:eastAsia="sk-SK"/>
                    </w:rPr>
                    <w:t xml:space="preserve">% </w:t>
                  </w:r>
                  <w:r w:rsidR="004F448E" w:rsidRPr="001F32F0">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3407BAE" w14:textId="77777777" w:rsidR="00C953B7" w:rsidRDefault="00C953B7" w:rsidP="00C953B7">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Železnice Slovenskej republiky (ŽSR)</w:t>
                  </w:r>
                </w:p>
                <w:p w14:paraId="13059C36" w14:textId="6540A651" w:rsidR="00420DF5" w:rsidRPr="00F1589B" w:rsidRDefault="00C953B7"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forma: </w:t>
                  </w:r>
                  <w:r w:rsidR="00765EE3" w:rsidRPr="00765EE3">
                    <w:rPr>
                      <w:rFonts w:ascii="Arial Narrow" w:eastAsia="Times New Roman" w:hAnsi="Arial Narrow"/>
                      <w:color w:val="000000"/>
                      <w:lang w:eastAsia="sk-SK"/>
                    </w:rPr>
                    <w:t>Nešpecifikovaná právna forma</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4DEF1B8D" w:rsidR="00B237AE" w:rsidRPr="005768FA" w:rsidRDefault="00C4623D" w:rsidP="00D45093">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4F448E" w:rsidRPr="00D45093">
              <w:rPr>
                <w:rFonts w:ascii="Arial Narrow" w:hAnsi="Arial Narrow" w:cstheme="minorHAnsi"/>
              </w:rPr>
              <w:t>KF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0FE4CB31" w14:textId="4183A1D7" w:rsidR="004F448E" w:rsidRPr="00D45093" w:rsidRDefault="004F448E" w:rsidP="00F1589B">
            <w:pPr>
              <w:pStyle w:val="Default"/>
              <w:spacing w:before="120"/>
              <w:jc w:val="both"/>
              <w:rPr>
                <w:rFonts w:ascii="Arial Narrow" w:hAnsi="Arial Narrow"/>
                <w:color w:val="auto"/>
                <w:sz w:val="22"/>
                <w:szCs w:val="22"/>
              </w:rPr>
            </w:pPr>
            <w:r w:rsidRPr="00B90A72">
              <w:rPr>
                <w:rFonts w:ascii="Arial Narrow" w:hAnsi="Arial Narrow"/>
                <w:color w:val="auto"/>
                <w:sz w:val="22"/>
                <w:szCs w:val="22"/>
              </w:rPr>
              <w:t>Žiadateľ môže predložiť žiados</w:t>
            </w:r>
            <w:r w:rsidR="00C36E4C">
              <w:rPr>
                <w:rFonts w:ascii="Arial Narrow" w:hAnsi="Arial Narrow"/>
                <w:color w:val="auto"/>
                <w:sz w:val="22"/>
                <w:szCs w:val="22"/>
              </w:rPr>
              <w:t>ti</w:t>
            </w:r>
            <w:r w:rsidRPr="00B90A72">
              <w:rPr>
                <w:rFonts w:ascii="Arial Narrow" w:hAnsi="Arial Narrow"/>
                <w:color w:val="auto"/>
                <w:sz w:val="22"/>
                <w:szCs w:val="22"/>
              </w:rPr>
              <w:t xml:space="preserve"> o nenávratný finančný príspevok na realizáciu projekt</w:t>
            </w:r>
            <w:r w:rsidR="00C36E4C">
              <w:rPr>
                <w:rFonts w:ascii="Arial Narrow" w:hAnsi="Arial Narrow"/>
                <w:color w:val="auto"/>
                <w:sz w:val="22"/>
                <w:szCs w:val="22"/>
              </w:rPr>
              <w:t>ov</w:t>
            </w:r>
            <w:r w:rsidRPr="00B90A72">
              <w:rPr>
                <w:rFonts w:ascii="Arial Narrow" w:hAnsi="Arial Narrow"/>
                <w:color w:val="auto"/>
                <w:sz w:val="22"/>
                <w:szCs w:val="22"/>
              </w:rPr>
              <w:t xml:space="preserve"> (ďalej len „žiadosť o NFP“ alebo „ŽoNFP“) kedykoľvek od vyhlásenia vyzvania</w:t>
            </w:r>
            <w:r w:rsidRPr="00D45093">
              <w:rPr>
                <w:rFonts w:ascii="Arial Narrow" w:hAnsi="Arial Narrow"/>
                <w:color w:val="auto"/>
                <w:sz w:val="22"/>
                <w:szCs w:val="22"/>
              </w:rPr>
              <w:t xml:space="preserve"> </w:t>
            </w:r>
            <w:r w:rsidRPr="00B90A72">
              <w:rPr>
                <w:rFonts w:ascii="Arial Narrow" w:hAnsi="Arial Narrow"/>
                <w:color w:val="auto"/>
                <w:sz w:val="22"/>
                <w:szCs w:val="22"/>
              </w:rPr>
              <w:t>až do uzavretia vyzvania</w:t>
            </w:r>
            <w:r w:rsidR="00BC0F00" w:rsidRPr="00B90A72">
              <w:rPr>
                <w:rFonts w:ascii="Arial Narrow" w:hAnsi="Arial Narrow"/>
                <w:color w:val="auto"/>
                <w:sz w:val="22"/>
                <w:szCs w:val="22"/>
              </w:rPr>
              <w:t>.</w:t>
            </w:r>
            <w:r w:rsidRPr="00B90A72">
              <w:rPr>
                <w:rFonts w:ascii="Arial Narrow" w:hAnsi="Arial Narrow"/>
                <w:color w:val="auto"/>
                <w:sz w:val="22"/>
                <w:szCs w:val="22"/>
              </w:rPr>
              <w:t xml:space="preserve"> </w:t>
            </w:r>
          </w:p>
          <w:p w14:paraId="4972A608" w14:textId="3F18F7A0" w:rsidR="00B7401B" w:rsidRPr="00D748D1" w:rsidRDefault="00B7401B" w:rsidP="00B7401B">
            <w:pPr>
              <w:pStyle w:val="Default"/>
              <w:spacing w:before="120"/>
              <w:jc w:val="both"/>
              <w:rPr>
                <w:rFonts w:ascii="Arial Narrow" w:hAnsi="Arial Narrow"/>
                <w:color w:val="auto"/>
                <w:sz w:val="22"/>
                <w:szCs w:val="22"/>
              </w:rPr>
            </w:pPr>
            <w:r w:rsidRPr="00D748D1">
              <w:rPr>
                <w:rFonts w:ascii="Arial Narrow" w:hAnsi="Arial Narrow"/>
                <w:color w:val="auto"/>
                <w:sz w:val="22"/>
                <w:szCs w:val="22"/>
              </w:rPr>
              <w:t xml:space="preserve">V súlade s § 26 ods. 5 zákona o príspevku z EŠIF konanie o národnom projekte začína doručením </w:t>
            </w:r>
            <w:r w:rsidR="00156B90" w:rsidRPr="00D748D1">
              <w:rPr>
                <w:rFonts w:ascii="Arial Narrow" w:hAnsi="Arial Narrow"/>
                <w:color w:val="auto"/>
                <w:sz w:val="22"/>
                <w:szCs w:val="22"/>
              </w:rPr>
              <w:t>Ž</w:t>
            </w:r>
            <w:r w:rsidRPr="00D748D1">
              <w:rPr>
                <w:rFonts w:ascii="Arial Narrow" w:hAnsi="Arial Narrow"/>
                <w:color w:val="auto"/>
                <w:sz w:val="22"/>
                <w:szCs w:val="22"/>
              </w:rPr>
              <w:t xml:space="preserve">oNFP na adresu RO OPII. RO OPII informuje žiadateľa o výsledku konania o národnom projekte rozhodnutím o schválení ŽoNFP, rozhodnutím o neschválení ŽoNFP alebo rozhodnutím o zastavení konania o ŽoNFP </w:t>
            </w:r>
            <w:r w:rsidRPr="00D748D1">
              <w:rPr>
                <w:rFonts w:ascii="Arial Narrow" w:hAnsi="Arial Narrow"/>
                <w:bCs/>
                <w:color w:val="auto"/>
                <w:sz w:val="22"/>
                <w:szCs w:val="22"/>
              </w:rPr>
              <w:t>(ďalej spoločne aj „rozhodnutie“)</w:t>
            </w:r>
            <w:r w:rsidRPr="00D748D1">
              <w:rPr>
                <w:rFonts w:ascii="Arial Narrow" w:hAnsi="Arial Narrow"/>
                <w:color w:val="auto"/>
                <w:sz w:val="22"/>
                <w:szCs w:val="22"/>
              </w:rPr>
              <w:t>.</w:t>
            </w:r>
          </w:p>
          <w:p w14:paraId="4E58593F" w14:textId="45318900" w:rsidR="00B7401B" w:rsidRPr="00D748D1" w:rsidRDefault="00B7401B" w:rsidP="00B7401B">
            <w:pPr>
              <w:pStyle w:val="Default"/>
              <w:spacing w:before="120"/>
              <w:jc w:val="both"/>
              <w:rPr>
                <w:rFonts w:ascii="Arial Narrow" w:hAnsi="Arial Narrow"/>
                <w:color w:val="auto"/>
                <w:sz w:val="22"/>
                <w:szCs w:val="22"/>
              </w:rPr>
            </w:pPr>
            <w:r w:rsidRPr="00D748D1">
              <w:rPr>
                <w:rFonts w:ascii="Arial Narrow" w:hAnsi="Arial Narrow"/>
                <w:color w:val="auto"/>
                <w:sz w:val="22"/>
                <w:szCs w:val="22"/>
              </w:rPr>
              <w:t xml:space="preserve">RO OPII je povinný vydať rozhodnutie </w:t>
            </w:r>
            <w:r w:rsidRPr="00D748D1">
              <w:rPr>
                <w:rFonts w:ascii="Arial Narrow" w:hAnsi="Arial Narrow"/>
                <w:b/>
                <w:bCs/>
                <w:color w:val="auto"/>
                <w:sz w:val="22"/>
                <w:szCs w:val="22"/>
              </w:rPr>
              <w:t xml:space="preserve">do </w:t>
            </w:r>
            <w:r w:rsidR="00C84804">
              <w:rPr>
                <w:rFonts w:ascii="Arial Narrow" w:hAnsi="Arial Narrow"/>
                <w:b/>
                <w:bCs/>
                <w:color w:val="auto"/>
                <w:sz w:val="22"/>
                <w:szCs w:val="22"/>
              </w:rPr>
              <w:t>70</w:t>
            </w:r>
            <w:r w:rsidR="00C84804" w:rsidRPr="00D748D1">
              <w:rPr>
                <w:rFonts w:ascii="Arial Narrow" w:hAnsi="Arial Narrow"/>
                <w:b/>
                <w:bCs/>
                <w:color w:val="auto"/>
                <w:sz w:val="22"/>
                <w:szCs w:val="22"/>
              </w:rPr>
              <w:t xml:space="preserve"> </w:t>
            </w:r>
            <w:r w:rsidRPr="00D748D1">
              <w:rPr>
                <w:rFonts w:ascii="Arial Narrow" w:hAnsi="Arial Narrow"/>
                <w:b/>
                <w:bCs/>
                <w:color w:val="auto"/>
                <w:sz w:val="22"/>
                <w:szCs w:val="22"/>
              </w:rPr>
              <w:t xml:space="preserve">pracovných dní od predloženia ŽoNFP. </w:t>
            </w:r>
            <w:r w:rsidR="00172777">
              <w:rPr>
                <w:rFonts w:ascii="Arial Narrow" w:hAnsi="Arial Narrow"/>
                <w:bCs/>
                <w:color w:val="auto"/>
                <w:sz w:val="22"/>
                <w:szCs w:val="22"/>
              </w:rPr>
              <w:t>Za dátum predloženia ŽoNFP sa považuje dátum</w:t>
            </w:r>
            <w:r w:rsidR="00172777" w:rsidRPr="00BA1245">
              <w:rPr>
                <w:rFonts w:ascii="Arial Narrow" w:hAnsi="Arial Narrow"/>
                <w:bCs/>
                <w:color w:val="auto"/>
                <w:sz w:val="22"/>
                <w:szCs w:val="22"/>
              </w:rPr>
              <w:t xml:space="preserve"> </w:t>
            </w:r>
            <w:r w:rsidR="009213AB">
              <w:rPr>
                <w:rFonts w:ascii="Arial Narrow" w:hAnsi="Arial Narrow"/>
                <w:bCs/>
                <w:color w:val="auto"/>
                <w:sz w:val="22"/>
                <w:szCs w:val="22"/>
              </w:rPr>
              <w:t xml:space="preserve">podania </w:t>
            </w:r>
            <w:r w:rsidR="00172777">
              <w:rPr>
                <w:rFonts w:ascii="Arial Narrow" w:hAnsi="Arial Narrow"/>
                <w:bCs/>
                <w:color w:val="auto"/>
                <w:sz w:val="22"/>
                <w:szCs w:val="22"/>
              </w:rPr>
              <w:t>ŽoNFP</w:t>
            </w:r>
            <w:r w:rsidR="00172777" w:rsidRPr="00BA1245">
              <w:rPr>
                <w:rFonts w:ascii="Arial Narrow" w:hAnsi="Arial Narrow"/>
                <w:bCs/>
                <w:color w:val="auto"/>
                <w:sz w:val="22"/>
                <w:szCs w:val="22"/>
              </w:rPr>
              <w:t xml:space="preserve"> </w:t>
            </w:r>
            <w:r w:rsidR="009F3C2B" w:rsidRPr="00265A96">
              <w:rPr>
                <w:rFonts w:ascii="Arial Narrow" w:hAnsi="Arial Narrow"/>
                <w:sz w:val="22"/>
                <w:szCs w:val="22"/>
              </w:rPr>
              <w:t xml:space="preserve">do elektronickej schránky </w:t>
            </w:r>
            <w:r w:rsidR="009213AB" w:rsidRPr="005E30F4">
              <w:rPr>
                <w:rFonts w:ascii="Arial Narrow" w:hAnsi="Arial Narrow"/>
                <w:sz w:val="22"/>
                <w:szCs w:val="22"/>
              </w:rPr>
              <w:t>poskytovateľa, dátum odovzdania ŽoNFP do podateľne RO OPII, alebo dátum odovzdania ŽoNFP na poštovú, resp. inú prepravu (napr. kuriérom)</w:t>
            </w:r>
            <w:r w:rsidR="00D81B7D" w:rsidRPr="007E1294">
              <w:rPr>
                <w:rFonts w:ascii="Arial Narrow" w:hAnsi="Arial Narrow"/>
                <w:bCs/>
                <w:color w:val="auto"/>
                <w:sz w:val="22"/>
                <w:szCs w:val="22"/>
              </w:rPr>
              <w:t xml:space="preserve">. </w:t>
            </w:r>
            <w:r w:rsidRPr="00D748D1">
              <w:rPr>
                <w:rFonts w:ascii="Arial Narrow" w:hAnsi="Arial Narrow"/>
                <w:color w:val="auto"/>
                <w:sz w:val="22"/>
                <w:szCs w:val="22"/>
              </w:rPr>
              <w:t xml:space="preserve">Do lehoty sa nezapočítava doba potrebná na predloženie chýbajúcich náležitostí zo strany žiadateľa. </w:t>
            </w:r>
          </w:p>
          <w:p w14:paraId="0D6CEA99" w14:textId="47D5C7B8" w:rsidR="002F284F" w:rsidRPr="00B76332" w:rsidRDefault="00B7401B" w:rsidP="002F284F">
            <w:pPr>
              <w:pStyle w:val="Default"/>
              <w:spacing w:before="120"/>
              <w:jc w:val="both"/>
              <w:rPr>
                <w:rFonts w:ascii="Arial Narrow" w:hAnsi="Arial Narrow"/>
                <w:color w:val="auto"/>
                <w:sz w:val="22"/>
                <w:szCs w:val="22"/>
              </w:rPr>
            </w:pPr>
            <w:r w:rsidRPr="00D748D1">
              <w:rPr>
                <w:rFonts w:ascii="Arial Narrow" w:hAnsi="Arial Narrow"/>
                <w:color w:val="auto"/>
              </w:rPr>
              <w:lastRenderedPageBreak/>
              <w:t xml:space="preserve">V prípade, ak z objektívnych dôvodov nebude môcť byť ukončené konanie o ŽoNFP vo vyššie uvedenom termíne, je RO OPII, za predpokladu udelenia výnimky </w:t>
            </w:r>
            <w:r w:rsidR="009213AB" w:rsidRPr="003E7872">
              <w:rPr>
                <w:rFonts w:ascii="Arial Narrow" w:hAnsi="Arial Narrow"/>
                <w:color w:val="auto"/>
                <w:sz w:val="22"/>
                <w:szCs w:val="22"/>
              </w:rPr>
              <w:t xml:space="preserve">CKO </w:t>
            </w:r>
            <w:r w:rsidR="009213AB" w:rsidRPr="00830F33">
              <w:rPr>
                <w:rFonts w:ascii="Arial Narrow" w:hAnsi="Arial Narrow"/>
                <w:color w:val="auto"/>
                <w:sz w:val="22"/>
                <w:szCs w:val="22"/>
              </w:rPr>
              <w:t>z maximálnej dĺžky schvaľovacieho procesu</w:t>
            </w:r>
            <w:r w:rsidR="009213AB" w:rsidRPr="003E7872">
              <w:rPr>
                <w:rFonts w:ascii="Arial Narrow" w:hAnsi="Arial Narrow"/>
                <w:color w:val="auto"/>
                <w:sz w:val="22"/>
                <w:szCs w:val="22"/>
              </w:rPr>
              <w:t xml:space="preserve"> v súlade s kapitolou 1.2, ods. 3, písm. d) Systému riadenia EŠIF</w:t>
            </w:r>
            <w:r w:rsidRPr="00D748D1">
              <w:rPr>
                <w:rFonts w:ascii="Arial Narrow" w:hAnsi="Arial Narrow"/>
                <w:color w:val="auto"/>
              </w:rPr>
              <w:t>, oprávnený predĺžiť lehotu na vydanie rozhodnutia.</w:t>
            </w:r>
            <w:r w:rsidR="002F284F" w:rsidRPr="00B76332">
              <w:rPr>
                <w:rFonts w:ascii="Arial Narrow" w:hAnsi="Arial Narrow"/>
                <w:color w:val="auto"/>
                <w:sz w:val="22"/>
                <w:szCs w:val="22"/>
              </w:rPr>
              <w:t xml:space="preserve"> </w:t>
            </w:r>
          </w:p>
          <w:p w14:paraId="24052950" w14:textId="172596A0" w:rsidR="0080378E" w:rsidRPr="00D45093" w:rsidRDefault="005313ED" w:rsidP="00156B9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Podrobnosti o procese schvaľovania </w:t>
            </w:r>
            <w:r w:rsidR="00156B90">
              <w:rPr>
                <w:rFonts w:ascii="Arial Narrow" w:hAnsi="Arial Narrow"/>
                <w:color w:val="auto"/>
                <w:sz w:val="22"/>
                <w:szCs w:val="22"/>
              </w:rPr>
              <w:t>Ž</w:t>
            </w:r>
            <w:r w:rsidRPr="00D45093">
              <w:rPr>
                <w:rFonts w:ascii="Arial Narrow" w:hAnsi="Arial Narrow"/>
                <w:color w:val="auto"/>
                <w:sz w:val="22"/>
                <w:szCs w:val="22"/>
              </w:rPr>
              <w:t>oNFP sú uvedené v Príručke pre žiadateľa</w:t>
            </w:r>
            <w:r w:rsidRPr="00D45093">
              <w:rPr>
                <w:rFonts w:ascii="Arial Narrow" w:hAnsi="Arial Narrow"/>
                <w:bCs/>
                <w:color w:val="auto"/>
                <w:sz w:val="22"/>
                <w:szCs w:val="22"/>
              </w:rPr>
              <w:t xml:space="preserve"> o poskytnutie nenávratného finančného príspevku pre prioritné osi 1 až 6 OPII</w:t>
            </w:r>
            <w:r w:rsidRPr="00D45093">
              <w:rPr>
                <w:rFonts w:ascii="Arial Narrow" w:hAnsi="Arial Narrow"/>
                <w:b/>
                <w:bCs/>
                <w:color w:val="auto"/>
                <w:sz w:val="22"/>
                <w:szCs w:val="22"/>
              </w:rPr>
              <w:t xml:space="preserve"> </w:t>
            </w:r>
            <w:r w:rsidRPr="00D45093">
              <w:rPr>
                <w:rFonts w:ascii="Arial Narrow" w:hAnsi="Arial Narrow"/>
                <w:bCs/>
                <w:color w:val="auto"/>
                <w:sz w:val="22"/>
                <w:szCs w:val="22"/>
              </w:rPr>
              <w:t>(ďalej aj „Príručka pre žiadateľa“).</w:t>
            </w:r>
          </w:p>
        </w:tc>
      </w:tr>
    </w:tbl>
    <w:p w14:paraId="4FAD7136" w14:textId="77777777" w:rsidR="004F448E" w:rsidRDefault="004F448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63ADD74A" w14:textId="77777777" w:rsidR="009213AB" w:rsidRDefault="009213AB" w:rsidP="009213AB">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1F2920DB" w14:textId="77777777" w:rsidR="009213AB" w:rsidRDefault="009213AB" w:rsidP="009213AB">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07DE256A" w14:textId="77777777" w:rsidR="009213AB" w:rsidRPr="002B2CFA" w:rsidRDefault="009213AB" w:rsidP="00765EE3">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704DFB4B" w14:textId="77777777" w:rsidR="009213AB" w:rsidRPr="002B2CFA" w:rsidRDefault="009213AB" w:rsidP="00765EE3">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w:t>
            </w:r>
            <w:proofErr w:type="spellStart"/>
            <w:r w:rsidRPr="002B2CFA">
              <w:rPr>
                <w:rFonts w:ascii="Arial Narrow" w:hAnsi="Arial Narrow"/>
                <w:sz w:val="22"/>
                <w:szCs w:val="22"/>
              </w:rPr>
              <w:t>Governmente</w:t>
            </w:r>
            <w:proofErr w:type="spellEnd"/>
            <w:r w:rsidRPr="002B2CFA">
              <w:rPr>
                <w:rFonts w:ascii="Arial Narrow" w:hAnsi="Arial Narrow"/>
                <w:sz w:val="22"/>
                <w:szCs w:val="22"/>
              </w:rPr>
              <w:t>). Predloženie ŽoNFP elektronicky v zmysle zákona o e-</w:t>
            </w:r>
            <w:proofErr w:type="spellStart"/>
            <w:r w:rsidRPr="002B2CFA">
              <w:rPr>
                <w:rFonts w:ascii="Arial Narrow" w:hAnsi="Arial Narrow"/>
                <w:sz w:val="22"/>
                <w:szCs w:val="22"/>
              </w:rPr>
              <w:t>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3A1C5311" w14:textId="77777777" w:rsidR="00D80E92" w:rsidRDefault="00D80E92" w:rsidP="00D80E92">
            <w:pPr>
              <w:pStyle w:val="Zkladntext"/>
              <w:spacing w:after="0"/>
              <w:ind w:left="709"/>
              <w:jc w:val="both"/>
              <w:rPr>
                <w:rFonts w:ascii="Arial Narrow" w:hAnsi="Arial Narrow" w:cs="Calibri"/>
                <w:b/>
                <w:sz w:val="22"/>
                <w:szCs w:val="22"/>
                <w:u w:val="single"/>
              </w:rPr>
            </w:pPr>
          </w:p>
          <w:p w14:paraId="6029AE9B" w14:textId="77777777" w:rsidR="00D80E92" w:rsidRPr="00F42CC0" w:rsidRDefault="00D80E92" w:rsidP="009213AB">
            <w:pPr>
              <w:pStyle w:val="Zkladntext"/>
              <w:spacing w:after="0"/>
              <w:jc w:val="both"/>
              <w:rPr>
                <w:rFonts w:ascii="Arial Narrow" w:hAnsi="Arial Narrow" w:cs="Calibri"/>
                <w:b/>
                <w:sz w:val="22"/>
                <w:szCs w:val="22"/>
                <w:u w:val="single"/>
              </w:rPr>
            </w:pPr>
            <w:r w:rsidRPr="00F42CC0">
              <w:rPr>
                <w:rFonts w:ascii="Arial Narrow" w:hAnsi="Arial Narrow" w:cs="Calibri"/>
                <w:b/>
                <w:sz w:val="22"/>
                <w:szCs w:val="22"/>
                <w:u w:val="single"/>
              </w:rPr>
              <w:t>Adresa RO OPII:</w:t>
            </w:r>
          </w:p>
          <w:p w14:paraId="38E38B22" w14:textId="0086FEB3" w:rsidR="00284487" w:rsidRPr="00F1589B" w:rsidRDefault="00284487" w:rsidP="00284487">
            <w:pPr>
              <w:pStyle w:val="Zkladntext"/>
              <w:spacing w:before="120" w:after="0"/>
              <w:ind w:left="709"/>
              <w:jc w:val="both"/>
              <w:rPr>
                <w:rFonts w:ascii="Arial Narrow" w:hAnsi="Arial Narrow" w:cs="Calibri"/>
                <w:b/>
                <w:i/>
                <w:sz w:val="22"/>
                <w:szCs w:val="22"/>
              </w:rPr>
            </w:pPr>
            <w:r w:rsidRPr="00F1589B">
              <w:rPr>
                <w:rFonts w:ascii="Arial Narrow" w:hAnsi="Arial Narrow" w:cs="Calibri"/>
                <w:b/>
                <w:i/>
                <w:sz w:val="22"/>
                <w:szCs w:val="22"/>
              </w:rPr>
              <w:t>Ministerstvo dopravy</w:t>
            </w:r>
            <w:r w:rsidR="00E6052B">
              <w:rPr>
                <w:rFonts w:ascii="Arial Narrow" w:hAnsi="Arial Narrow" w:cs="Calibri"/>
                <w:b/>
                <w:i/>
                <w:sz w:val="22"/>
                <w:szCs w:val="22"/>
              </w:rPr>
              <w:t xml:space="preserve"> a</w:t>
            </w:r>
            <w:r w:rsidRPr="00F1589B">
              <w:rPr>
                <w:rFonts w:ascii="Arial Narrow" w:hAnsi="Arial Narrow" w:cs="Calibri"/>
                <w:b/>
                <w:i/>
                <w:sz w:val="22"/>
                <w:szCs w:val="22"/>
              </w:rPr>
              <w:t xml:space="preserve"> výstavby SR </w:t>
            </w:r>
          </w:p>
          <w:p w14:paraId="0C5D6654" w14:textId="7E92147C" w:rsidR="00284487" w:rsidRPr="00F1589B" w:rsidRDefault="00284487" w:rsidP="00284487">
            <w:pPr>
              <w:pStyle w:val="Zkladntext"/>
              <w:spacing w:after="0"/>
              <w:ind w:left="709"/>
              <w:jc w:val="both"/>
              <w:rPr>
                <w:rFonts w:ascii="Arial Narrow" w:hAnsi="Arial Narrow" w:cs="Calibri"/>
                <w:b/>
                <w:i/>
                <w:sz w:val="22"/>
                <w:szCs w:val="22"/>
              </w:rPr>
            </w:pPr>
            <w:r w:rsidRPr="00F1589B">
              <w:rPr>
                <w:rFonts w:ascii="Arial Narrow" w:hAnsi="Arial Narrow" w:cs="Calibri"/>
                <w:b/>
                <w:i/>
                <w:sz w:val="22"/>
                <w:szCs w:val="22"/>
              </w:rPr>
              <w:t xml:space="preserve">Sekcia riadenia projektov </w:t>
            </w:r>
          </w:p>
          <w:p w14:paraId="762B6939" w14:textId="77777777" w:rsidR="00284487" w:rsidRPr="00F1589B" w:rsidRDefault="00284487" w:rsidP="00284487">
            <w:pPr>
              <w:spacing w:after="0" w:line="240" w:lineRule="auto"/>
              <w:ind w:left="709"/>
              <w:jc w:val="both"/>
              <w:rPr>
                <w:rFonts w:ascii="Arial Narrow" w:hAnsi="Arial Narrow" w:cs="Calibri"/>
                <w:b/>
                <w:i/>
              </w:rPr>
            </w:pPr>
            <w:r w:rsidRPr="00F1589B">
              <w:rPr>
                <w:rFonts w:ascii="Arial Narrow" w:hAnsi="Arial Narrow" w:cs="Calibri"/>
                <w:b/>
                <w:i/>
              </w:rPr>
              <w:t>Námestie slobody 6</w:t>
            </w:r>
          </w:p>
          <w:p w14:paraId="7A709F32" w14:textId="77777777" w:rsidR="00284487" w:rsidRPr="00F1589B" w:rsidRDefault="00284487" w:rsidP="00284487">
            <w:pPr>
              <w:pStyle w:val="Default"/>
              <w:ind w:left="709"/>
              <w:jc w:val="both"/>
              <w:rPr>
                <w:rFonts w:ascii="Arial Narrow" w:hAnsi="Arial Narrow" w:cs="Calibri"/>
                <w:sz w:val="22"/>
                <w:szCs w:val="22"/>
              </w:rPr>
            </w:pPr>
            <w:r w:rsidRPr="00F1589B">
              <w:rPr>
                <w:rFonts w:ascii="Arial Narrow" w:hAnsi="Arial Narrow" w:cs="Calibri"/>
                <w:b/>
                <w:i/>
                <w:sz w:val="22"/>
                <w:szCs w:val="22"/>
              </w:rPr>
              <w:t>810 05 Bratislava 15</w:t>
            </w:r>
          </w:p>
          <w:p w14:paraId="4D984C28" w14:textId="7FC5D510" w:rsidR="00284487" w:rsidRPr="00F1589B" w:rsidRDefault="00284487" w:rsidP="006C5DB0">
            <w:pPr>
              <w:pStyle w:val="Default"/>
              <w:spacing w:before="120"/>
              <w:ind w:left="709"/>
              <w:jc w:val="both"/>
              <w:rPr>
                <w:rFonts w:ascii="Arial Narrow" w:hAnsi="Arial Narrow"/>
                <w:sz w:val="22"/>
                <w:szCs w:val="22"/>
              </w:rPr>
            </w:pPr>
            <w:r w:rsidRPr="00F1589B">
              <w:rPr>
                <w:rFonts w:ascii="Arial Narrow" w:hAnsi="Arial Narrow"/>
                <w:sz w:val="22"/>
                <w:szCs w:val="22"/>
              </w:rPr>
              <w:t xml:space="preserve">ŽoNFP je žiadateľ povinný predložiť na vyššie uvedenú adresu jedným z nasledovných spôsobov: </w:t>
            </w:r>
          </w:p>
          <w:p w14:paraId="66AE7245" w14:textId="55E5C9BB" w:rsidR="00284487" w:rsidRPr="00F1589B" w:rsidRDefault="00284487" w:rsidP="00765EE3">
            <w:pPr>
              <w:pStyle w:val="Default"/>
              <w:numPr>
                <w:ilvl w:val="0"/>
                <w:numId w:val="12"/>
              </w:numPr>
              <w:jc w:val="both"/>
              <w:rPr>
                <w:rFonts w:ascii="Arial Narrow" w:hAnsi="Arial Narrow"/>
                <w:sz w:val="22"/>
                <w:szCs w:val="22"/>
              </w:rPr>
            </w:pPr>
            <w:r w:rsidRPr="00F1589B">
              <w:rPr>
                <w:rFonts w:ascii="Arial Narrow" w:hAnsi="Arial Narrow"/>
                <w:sz w:val="22"/>
                <w:szCs w:val="22"/>
              </w:rPr>
              <w:t xml:space="preserve">osobne do podateľne MDV SR v pracovné dni v čase 8:30 – 14:00 hod, </w:t>
            </w:r>
          </w:p>
          <w:p w14:paraId="4D62B5CE" w14:textId="77777777" w:rsidR="00284487" w:rsidRPr="00F1589B" w:rsidRDefault="00284487" w:rsidP="00765EE3">
            <w:pPr>
              <w:pStyle w:val="Default"/>
              <w:numPr>
                <w:ilvl w:val="0"/>
                <w:numId w:val="12"/>
              </w:numPr>
              <w:jc w:val="both"/>
              <w:rPr>
                <w:rFonts w:ascii="Arial Narrow" w:hAnsi="Arial Narrow" w:cs="Times New Roman"/>
                <w:sz w:val="22"/>
                <w:szCs w:val="22"/>
              </w:rPr>
            </w:pPr>
            <w:r w:rsidRPr="00F1589B">
              <w:rPr>
                <w:rFonts w:ascii="Arial Narrow" w:hAnsi="Arial Narrow" w:cs="Times New Roman"/>
                <w:sz w:val="22"/>
                <w:szCs w:val="22"/>
              </w:rPr>
              <w:t xml:space="preserve">doporučenou poštou, </w:t>
            </w:r>
          </w:p>
          <w:p w14:paraId="5EE57986" w14:textId="77777777" w:rsidR="00284487" w:rsidRPr="00450B6F" w:rsidRDefault="00450B6F" w:rsidP="00765EE3">
            <w:pPr>
              <w:pStyle w:val="Default"/>
              <w:numPr>
                <w:ilvl w:val="0"/>
                <w:numId w:val="12"/>
              </w:numPr>
              <w:jc w:val="both"/>
              <w:rPr>
                <w:rFonts w:ascii="Arial Narrow" w:hAnsi="Arial Narrow"/>
                <w:sz w:val="22"/>
                <w:szCs w:val="22"/>
              </w:rPr>
            </w:pPr>
            <w:r w:rsidRPr="00450B6F">
              <w:rPr>
                <w:rFonts w:ascii="Arial Narrow" w:hAnsi="Arial Narrow"/>
                <w:sz w:val="22"/>
                <w:szCs w:val="22"/>
                <w:lang w:eastAsia="en-US"/>
              </w:rPr>
              <w:t xml:space="preserve">inou prepravou (napr. </w:t>
            </w:r>
            <w:r>
              <w:rPr>
                <w:rFonts w:ascii="Arial Narrow" w:hAnsi="Arial Narrow"/>
                <w:sz w:val="22"/>
                <w:szCs w:val="22"/>
                <w:lang w:eastAsia="en-US"/>
              </w:rPr>
              <w:t>kuriérskou službou</w:t>
            </w:r>
            <w:r w:rsidRPr="00450B6F">
              <w:rPr>
                <w:rFonts w:ascii="Arial Narrow" w:hAnsi="Arial Narrow"/>
                <w:sz w:val="22"/>
                <w:szCs w:val="22"/>
                <w:lang w:eastAsia="en-US"/>
              </w:rPr>
              <w:t>).</w:t>
            </w:r>
            <w:r w:rsidRPr="00450B6F">
              <w:rPr>
                <w:rFonts w:ascii="Arial Narrow" w:hAnsi="Arial Narrow"/>
                <w:sz w:val="22"/>
                <w:szCs w:val="22"/>
              </w:rPr>
              <w:t xml:space="preserve"> </w:t>
            </w:r>
          </w:p>
          <w:p w14:paraId="2473F3C8" w14:textId="20995ADA" w:rsidR="001141EA" w:rsidRPr="00F1589B" w:rsidRDefault="001141EA" w:rsidP="001141EA">
            <w:pPr>
              <w:pStyle w:val="Default"/>
              <w:spacing w:before="120"/>
              <w:jc w:val="both"/>
              <w:rPr>
                <w:rFonts w:ascii="Arial Narrow" w:hAnsi="Arial Narrow"/>
                <w:sz w:val="22"/>
                <w:szCs w:val="22"/>
              </w:rPr>
            </w:pPr>
            <w:r>
              <w:rPr>
                <w:rFonts w:ascii="Arial Narrow" w:hAnsi="Arial Narrow"/>
                <w:sz w:val="22"/>
                <w:szCs w:val="22"/>
              </w:rPr>
              <w:t xml:space="preserve">ŽoNFP </w:t>
            </w:r>
            <w:r w:rsidRPr="00F1589B">
              <w:rPr>
                <w:rFonts w:ascii="Arial Narrow" w:hAnsi="Arial Narrow"/>
                <w:sz w:val="22"/>
                <w:szCs w:val="22"/>
              </w:rPr>
              <w:t>vrátane všetkých povinných príloh</w:t>
            </w:r>
            <w:r>
              <w:rPr>
                <w:rFonts w:ascii="Arial Narrow" w:hAnsi="Arial Narrow"/>
                <w:sz w:val="22"/>
                <w:szCs w:val="22"/>
              </w:rPr>
              <w:t xml:space="preserve"> je žiadateľ povinný predložiť v slovenskom jazyku</w:t>
            </w:r>
            <w:r w:rsidRPr="00D45093">
              <w:rPr>
                <w:rFonts w:ascii="Arial Narrow" w:hAnsi="Arial Narrow"/>
                <w:sz w:val="22"/>
                <w:szCs w:val="22"/>
              </w:rPr>
              <w:t>.</w:t>
            </w:r>
          </w:p>
          <w:p w14:paraId="0F5BFAEE" w14:textId="7F9D743C" w:rsidR="00284487" w:rsidRPr="00F1589B" w:rsidRDefault="00284487" w:rsidP="00284487">
            <w:pPr>
              <w:pStyle w:val="Default"/>
              <w:spacing w:before="120"/>
              <w:jc w:val="both"/>
              <w:rPr>
                <w:rFonts w:ascii="Arial Narrow" w:hAnsi="Arial Narrow"/>
                <w:sz w:val="22"/>
                <w:szCs w:val="22"/>
              </w:rPr>
            </w:pPr>
            <w:r w:rsidRPr="00AC646A">
              <w:rPr>
                <w:rFonts w:ascii="Arial Narrow" w:hAnsi="Arial Narrow"/>
                <w:sz w:val="22"/>
                <w:szCs w:val="22"/>
              </w:rPr>
              <w:t xml:space="preserve">Žiadateľ je v zmysle § 19 </w:t>
            </w:r>
            <w:r w:rsidR="00AC646A">
              <w:rPr>
                <w:rFonts w:ascii="Arial Narrow" w:hAnsi="Arial Narrow"/>
                <w:sz w:val="22"/>
                <w:szCs w:val="22"/>
              </w:rPr>
              <w:t xml:space="preserve">ods. 4 </w:t>
            </w:r>
            <w:r w:rsidRPr="00AC646A">
              <w:rPr>
                <w:rFonts w:ascii="Arial Narrow" w:hAnsi="Arial Narrow"/>
                <w:sz w:val="22"/>
                <w:szCs w:val="22"/>
              </w:rPr>
              <w:t xml:space="preserve">zákona o príspevku z EŠIF povinný predložiť </w:t>
            </w:r>
            <w:r w:rsidR="00AC646A">
              <w:rPr>
                <w:rFonts w:ascii="Arial Narrow" w:hAnsi="Arial Narrow"/>
                <w:sz w:val="22"/>
                <w:szCs w:val="22"/>
              </w:rPr>
              <w:t>Žo</w:t>
            </w:r>
            <w:r w:rsidRPr="00AC646A">
              <w:rPr>
                <w:rFonts w:ascii="Arial Narrow" w:hAnsi="Arial Narrow"/>
                <w:sz w:val="22"/>
                <w:szCs w:val="22"/>
              </w:rPr>
              <w:t xml:space="preserve">NFP </w:t>
            </w:r>
            <w:r w:rsidRPr="00F861B2">
              <w:rPr>
                <w:rFonts w:ascii="Arial Narrow" w:hAnsi="Arial Narrow"/>
                <w:b/>
                <w:sz w:val="22"/>
                <w:szCs w:val="22"/>
              </w:rPr>
              <w:t>riadne, včas a vo forme určenej RO OPI</w:t>
            </w:r>
            <w:r w:rsidRPr="00AC646A">
              <w:rPr>
                <w:rFonts w:ascii="Arial Narrow" w:hAnsi="Arial Narrow"/>
                <w:sz w:val="22"/>
                <w:szCs w:val="22"/>
              </w:rPr>
              <w:t xml:space="preserve">I. </w:t>
            </w:r>
            <w:r w:rsidRPr="00F1589B">
              <w:rPr>
                <w:rFonts w:ascii="Arial Narrow" w:hAnsi="Arial Narrow"/>
                <w:sz w:val="22"/>
                <w:szCs w:val="22"/>
              </w:rPr>
              <w:t xml:space="preserve">Podmienky, ktoré musí žiadateľ splniť na to, aby bola </w:t>
            </w:r>
            <w:r w:rsidR="00AC646A">
              <w:rPr>
                <w:rFonts w:ascii="Arial Narrow" w:hAnsi="Arial Narrow"/>
                <w:sz w:val="22"/>
                <w:szCs w:val="22"/>
              </w:rPr>
              <w:t>Žo</w:t>
            </w:r>
            <w:r w:rsidRPr="00F1589B">
              <w:rPr>
                <w:rFonts w:ascii="Arial Narrow" w:hAnsi="Arial Narrow"/>
                <w:sz w:val="22"/>
                <w:szCs w:val="22"/>
              </w:rPr>
              <w:t xml:space="preserve">NFP predložená riadne, včas a vo forme určenej RO OPII vrátane presného procesného postupu a technicko-organizačných náležitostí pri predkladaní </w:t>
            </w:r>
            <w:r w:rsidR="00AC646A">
              <w:rPr>
                <w:rFonts w:ascii="Arial Narrow" w:hAnsi="Arial Narrow"/>
                <w:sz w:val="22"/>
                <w:szCs w:val="22"/>
              </w:rPr>
              <w:t>Žo</w:t>
            </w:r>
            <w:r w:rsidRPr="00F1589B">
              <w:rPr>
                <w:rFonts w:ascii="Arial Narrow" w:hAnsi="Arial Narrow"/>
                <w:sz w:val="22"/>
                <w:szCs w:val="22"/>
              </w:rPr>
              <w:t xml:space="preserve">NFP, ako aj postupu pri získavaní prístupu žiadateľa do verejnej časti ITMS2014+, sú bližšie špecifikované v </w:t>
            </w:r>
            <w:r w:rsidRPr="00765EE3">
              <w:rPr>
                <w:rFonts w:ascii="Arial Narrow" w:hAnsi="Arial Narrow"/>
                <w:b/>
                <w:sz w:val="22"/>
                <w:szCs w:val="22"/>
              </w:rPr>
              <w:t>Príručke pre žiadateľa, kapitola 3.</w:t>
            </w:r>
            <w:r w:rsidR="00907E29" w:rsidRPr="00765EE3">
              <w:rPr>
                <w:rFonts w:ascii="Arial Narrow" w:hAnsi="Arial Narrow"/>
                <w:b/>
                <w:sz w:val="22"/>
                <w:szCs w:val="22"/>
              </w:rPr>
              <w:t>1</w:t>
            </w:r>
            <w:r w:rsidR="00907E29">
              <w:rPr>
                <w:rFonts w:ascii="Arial Narrow" w:hAnsi="Arial Narrow"/>
                <w:sz w:val="22"/>
                <w:szCs w:val="22"/>
              </w:rPr>
              <w:t>.</w:t>
            </w:r>
            <w:r w:rsidRPr="00F1589B">
              <w:rPr>
                <w:rFonts w:ascii="Arial Narrow" w:hAnsi="Arial Narrow"/>
                <w:sz w:val="22"/>
                <w:szCs w:val="22"/>
              </w:rPr>
              <w:t xml:space="preserve"> </w:t>
            </w:r>
          </w:p>
          <w:p w14:paraId="4F50AA89" w14:textId="77777777" w:rsidR="00C9602A" w:rsidRDefault="005B354C" w:rsidP="005C0C31">
            <w:pPr>
              <w:spacing w:before="120" w:after="0" w:line="240" w:lineRule="auto"/>
              <w:jc w:val="both"/>
              <w:rPr>
                <w:ins w:id="5" w:author="GC" w:date="2020-01-24T11:00:00Z"/>
                <w:rFonts w:ascii="Arial Narrow" w:hAnsi="Arial Narrow" w:cs="Arial"/>
                <w:b/>
              </w:rPr>
            </w:pPr>
            <w:r w:rsidRPr="00450B6F">
              <w:rPr>
                <w:rFonts w:ascii="Arial Narrow" w:hAnsi="Arial Narrow" w:cs="Arial"/>
                <w:b/>
              </w:rPr>
              <w:t>V prípade, ak žiadateľ nedoručí ŽoNFP riadne, včas a v určenej forme, RO OPII zastaví konanie o žiadosti v zmysle § 20 ods. 1 písm. c) zákona o príspevku z EŠIF a o tejto skutočnosti informuje žiadateľa.</w:t>
            </w:r>
          </w:p>
          <w:p w14:paraId="64AB2DA6" w14:textId="77777777" w:rsidR="001F32F0" w:rsidRPr="00C83866" w:rsidRDefault="001F32F0" w:rsidP="001F32F0">
            <w:pPr>
              <w:spacing w:before="120" w:after="0" w:line="240" w:lineRule="auto"/>
              <w:jc w:val="both"/>
              <w:rPr>
                <w:ins w:id="6" w:author="GC" w:date="2020-01-24T11:00:00Z"/>
                <w:rFonts w:ascii="Arial Narrow" w:hAnsi="Arial Narrow" w:cs="Arial"/>
                <w:color w:val="000000"/>
                <w:lang w:eastAsia="sk-SK"/>
              </w:rPr>
            </w:pPr>
            <w:ins w:id="7" w:author="GC" w:date="2020-01-24T11:00:00Z">
              <w:r w:rsidRPr="00C83866">
                <w:rPr>
                  <w:rFonts w:ascii="Arial Narrow" w:hAnsi="Arial Narrow" w:cs="Arial"/>
                  <w:color w:val="000000"/>
                  <w:lang w:eastAsia="sk-SK"/>
                </w:rPr>
                <w:t xml:space="preserve">Ak vzniknú pochybnosti o pravdivosti alebo úplnosti žiadosti alebo jej príloh, RO OPII oznámi tieto pochybnosti žiadateľovi a vyzve ho, aby sa k nim vyjadril v primeranej lehote, pričom ho poučí o následkoch spojených s neodstránením pochybností alebo nedodržaním určenej lehoty. </w:t>
              </w:r>
            </w:ins>
          </w:p>
          <w:p w14:paraId="2F35631F" w14:textId="16031804" w:rsidR="001F32F0" w:rsidRPr="00450B6F" w:rsidRDefault="001F32F0" w:rsidP="001F32F0">
            <w:pPr>
              <w:spacing w:before="120" w:after="0" w:line="240" w:lineRule="auto"/>
              <w:jc w:val="both"/>
              <w:rPr>
                <w:rFonts w:ascii="Arial Narrow" w:hAnsi="Arial Narrow" w:cs="Arial"/>
                <w:b/>
              </w:rPr>
            </w:pPr>
            <w:ins w:id="8" w:author="GC" w:date="2020-01-24T11:00:00Z">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ins>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765EE3">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184F18AC"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E6052B">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lastRenderedPageBreak/>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765EE3">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 xml:space="preserve">poskytnuté telefonicky alebo ústne nie je možné považovať za záväzné a odvolávať sa na </w:t>
            </w:r>
            <w:proofErr w:type="spellStart"/>
            <w:r w:rsidRPr="00D748D1">
              <w:rPr>
                <w:rFonts w:ascii="Arial Narrow" w:hAnsi="Arial Narrow"/>
                <w:color w:val="auto"/>
                <w:sz w:val="22"/>
                <w:szCs w:val="22"/>
              </w:rPr>
              <w:t>ne</w:t>
            </w:r>
            <w:proofErr w:type="spellEnd"/>
            <w:r w:rsidRPr="00D748D1">
              <w:rPr>
                <w:rFonts w:ascii="Arial Narrow" w:hAnsi="Arial Narrow"/>
                <w:color w:val="auto"/>
                <w:sz w:val="22"/>
                <w:szCs w:val="22"/>
              </w:rPr>
              <w:t>.</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765EE3">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47D20A66"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0C607B22"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C84804" w14:paraId="15CEAFBA" w14:textId="77777777" w:rsidTr="00410663">
        <w:trPr>
          <w:trHeight w:val="20"/>
        </w:trPr>
        <w:tc>
          <w:tcPr>
            <w:tcW w:w="9524" w:type="dxa"/>
            <w:gridSpan w:val="5"/>
            <w:shd w:val="clear" w:color="auto" w:fill="D9D9D9" w:themeFill="background1" w:themeFillShade="D9"/>
          </w:tcPr>
          <w:p w14:paraId="6B181446" w14:textId="65BD700C" w:rsidR="00C96D21" w:rsidRPr="00C84804" w:rsidRDefault="00E74272" w:rsidP="00D45093">
            <w:pPr>
              <w:pStyle w:val="Default"/>
              <w:spacing w:before="120" w:after="120"/>
              <w:jc w:val="both"/>
              <w:rPr>
                <w:rFonts w:ascii="Arial Narrow" w:hAnsi="Arial Narrow"/>
                <w:b/>
                <w:sz w:val="22"/>
                <w:szCs w:val="22"/>
              </w:rPr>
            </w:pPr>
            <w:r w:rsidRPr="00C84804">
              <w:rPr>
                <w:rFonts w:ascii="Arial Narrow" w:hAnsi="Arial Narrow"/>
                <w:sz w:val="22"/>
                <w:szCs w:val="22"/>
              </w:rPr>
              <w:t>Kategória podmienok poskytnutia príspevku:</w:t>
            </w:r>
            <w:r w:rsidRPr="00C84804">
              <w:rPr>
                <w:rFonts w:ascii="Arial Narrow" w:hAnsi="Arial Narrow"/>
                <w:b/>
                <w:caps/>
                <w:sz w:val="22"/>
                <w:szCs w:val="22"/>
              </w:rPr>
              <w:t xml:space="preserve"> </w:t>
            </w:r>
            <w:r w:rsidR="00B42304" w:rsidRPr="00C84804">
              <w:rPr>
                <w:rFonts w:ascii="Arial Narrow" w:hAnsi="Arial Narrow"/>
                <w:b/>
                <w:caps/>
                <w:sz w:val="22"/>
                <w:szCs w:val="22"/>
              </w:rPr>
              <w:t>Oprávnenosť žiadateľa</w:t>
            </w:r>
          </w:p>
        </w:tc>
      </w:tr>
      <w:tr w:rsidR="00C46F19" w:rsidRPr="00C84804" w14:paraId="231F80C5" w14:textId="77777777" w:rsidTr="00410663">
        <w:trPr>
          <w:trHeight w:val="20"/>
        </w:trPr>
        <w:tc>
          <w:tcPr>
            <w:tcW w:w="674" w:type="dxa"/>
            <w:shd w:val="clear" w:color="auto" w:fill="D9D9D9" w:themeFill="background1" w:themeFillShade="D9"/>
            <w:vAlign w:val="center"/>
          </w:tcPr>
          <w:p w14:paraId="3538346F" w14:textId="27A60D08" w:rsidR="00C46F19" w:rsidRPr="00C84804" w:rsidRDefault="00C46F19" w:rsidP="006F66B2">
            <w:pPr>
              <w:pStyle w:val="Default"/>
              <w:rPr>
                <w:rFonts w:ascii="Arial Narrow" w:hAnsi="Arial Narrow"/>
                <w:b/>
                <w:sz w:val="22"/>
                <w:szCs w:val="22"/>
              </w:rPr>
            </w:pPr>
            <w:r w:rsidRPr="00C84804">
              <w:rPr>
                <w:rFonts w:ascii="Arial Narrow" w:hAnsi="Arial Narrow"/>
                <w:b/>
                <w:sz w:val="22"/>
                <w:szCs w:val="22"/>
              </w:rPr>
              <w:t>P.</w:t>
            </w:r>
            <w:r w:rsidR="00DF4FC7" w:rsidRPr="00C84804">
              <w:rPr>
                <w:rFonts w:ascii="Arial Narrow" w:hAnsi="Arial Narrow"/>
                <w:b/>
                <w:sz w:val="22"/>
                <w:szCs w:val="22"/>
              </w:rPr>
              <w:t xml:space="preserve"> </w:t>
            </w:r>
            <w:r w:rsidRPr="00C84804">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C84804" w:rsidRDefault="00C46F19" w:rsidP="006F66B2">
            <w:pPr>
              <w:pStyle w:val="Default"/>
              <w:rPr>
                <w:rFonts w:ascii="Arial Narrow" w:hAnsi="Arial Narrow"/>
                <w:b/>
                <w:sz w:val="22"/>
                <w:szCs w:val="22"/>
              </w:rPr>
            </w:pPr>
            <w:r w:rsidRPr="00C84804">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C84804" w:rsidRDefault="00C46F19" w:rsidP="00821462">
            <w:pPr>
              <w:pStyle w:val="Default"/>
              <w:rPr>
                <w:rFonts w:ascii="Arial Narrow" w:hAnsi="Arial Narrow"/>
                <w:b/>
                <w:sz w:val="22"/>
                <w:szCs w:val="22"/>
              </w:rPr>
            </w:pPr>
            <w:r w:rsidRPr="00C84804">
              <w:rPr>
                <w:rFonts w:ascii="Arial Narrow" w:hAnsi="Arial Narrow"/>
                <w:b/>
                <w:sz w:val="22"/>
                <w:szCs w:val="22"/>
              </w:rPr>
              <w:t xml:space="preserve">Popis podmienky poskytnutia príspevku </w:t>
            </w:r>
          </w:p>
        </w:tc>
      </w:tr>
      <w:tr w:rsidR="00907E29" w:rsidRPr="00C84804" w14:paraId="3A4D2B28" w14:textId="77777777" w:rsidTr="00410663">
        <w:trPr>
          <w:trHeight w:val="20"/>
        </w:trPr>
        <w:tc>
          <w:tcPr>
            <w:tcW w:w="674" w:type="dxa"/>
            <w:shd w:val="clear" w:color="auto" w:fill="D9D9D9" w:themeFill="background1" w:themeFillShade="D9"/>
          </w:tcPr>
          <w:p w14:paraId="0A9BB958" w14:textId="476A4FC0" w:rsidR="00907E29" w:rsidRPr="00C84804" w:rsidRDefault="00907E29" w:rsidP="00765EE3">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13222C27" w14:textId="300D3359" w:rsidR="00907E29" w:rsidRPr="00C84804" w:rsidRDefault="00907E29" w:rsidP="0047453E">
            <w:pPr>
              <w:pStyle w:val="Default"/>
              <w:spacing w:before="120"/>
              <w:rPr>
                <w:rFonts w:ascii="Arial Narrow" w:hAnsi="Arial Narrow"/>
                <w:sz w:val="22"/>
                <w:szCs w:val="22"/>
              </w:rPr>
            </w:pPr>
            <w:r w:rsidRPr="00C84804">
              <w:rPr>
                <w:rFonts w:ascii="Arial Narrow" w:hAnsi="Arial Narrow"/>
                <w:b/>
                <w:bCs/>
                <w:sz w:val="22"/>
                <w:szCs w:val="22"/>
              </w:rPr>
              <w:t xml:space="preserve">Konkrétny oprávnený žiadateľ </w:t>
            </w:r>
          </w:p>
        </w:tc>
        <w:tc>
          <w:tcPr>
            <w:tcW w:w="6349" w:type="dxa"/>
            <w:gridSpan w:val="3"/>
            <w:shd w:val="clear" w:color="auto" w:fill="auto"/>
          </w:tcPr>
          <w:p w14:paraId="21049D13" w14:textId="54824613" w:rsidR="00907E29" w:rsidRPr="00C84804" w:rsidRDefault="00907E29" w:rsidP="00F82DB4">
            <w:pPr>
              <w:spacing w:before="120" w:after="0" w:line="240" w:lineRule="auto"/>
              <w:jc w:val="both"/>
              <w:rPr>
                <w:rFonts w:ascii="Arial Narrow" w:hAnsi="Arial Narrow"/>
              </w:rPr>
            </w:pPr>
            <w:r w:rsidRPr="00C84804">
              <w:rPr>
                <w:rFonts w:ascii="Arial Narrow" w:hAnsi="Arial Narrow"/>
              </w:rPr>
              <w:t xml:space="preserve">V rámci tohto vyzvania je oprávneným žiadateľom: </w:t>
            </w:r>
          </w:p>
          <w:p w14:paraId="5ED83F23" w14:textId="6C608F48" w:rsidR="00907E29" w:rsidRPr="00C84804" w:rsidRDefault="00C953B7" w:rsidP="00D45093">
            <w:pPr>
              <w:spacing w:before="120" w:after="0" w:line="240" w:lineRule="auto"/>
              <w:jc w:val="both"/>
              <w:rPr>
                <w:rFonts w:ascii="Arial Narrow" w:hAnsi="Arial Narrow"/>
                <w:b/>
              </w:rPr>
            </w:pPr>
            <w:r w:rsidRPr="00C84804">
              <w:rPr>
                <w:rFonts w:ascii="Arial Narrow" w:hAnsi="Arial Narrow"/>
                <w:b/>
              </w:rPr>
              <w:t>Železnice Slovenskej republiky, Bratislava</w:t>
            </w:r>
          </w:p>
          <w:p w14:paraId="490AB1A0" w14:textId="33447722" w:rsidR="00907E29" w:rsidRPr="00C84804" w:rsidRDefault="00907E29" w:rsidP="00D45093">
            <w:pPr>
              <w:spacing w:before="120" w:after="0" w:line="240" w:lineRule="auto"/>
              <w:jc w:val="both"/>
              <w:rPr>
                <w:rFonts w:ascii="Arial Narrow" w:hAnsi="Arial Narrow"/>
              </w:rPr>
            </w:pPr>
            <w:r w:rsidRPr="00C8480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C84804" w14:paraId="460B0302" w14:textId="77777777" w:rsidTr="00410663">
        <w:trPr>
          <w:trHeight w:val="20"/>
        </w:trPr>
        <w:tc>
          <w:tcPr>
            <w:tcW w:w="674" w:type="dxa"/>
            <w:shd w:val="clear" w:color="auto" w:fill="D9D9D9" w:themeFill="background1" w:themeFillShade="D9"/>
          </w:tcPr>
          <w:p w14:paraId="737F8E21" w14:textId="6746990F" w:rsidR="00907E29" w:rsidRPr="00C84804" w:rsidRDefault="00907E29" w:rsidP="00765EE3">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7F7C6EF0" w14:textId="74AE648C" w:rsidR="00907E29" w:rsidRPr="00C84804" w:rsidRDefault="00907E29" w:rsidP="00985397">
            <w:pPr>
              <w:pStyle w:val="Default"/>
              <w:spacing w:before="120"/>
              <w:rPr>
                <w:rFonts w:ascii="Arial Narrow" w:hAnsi="Arial Narrow" w:cstheme="minorHAnsi"/>
                <w:sz w:val="22"/>
                <w:szCs w:val="22"/>
              </w:rPr>
            </w:pPr>
            <w:r w:rsidRPr="00C84804">
              <w:rPr>
                <w:rFonts w:ascii="Arial Narrow" w:hAnsi="Arial Narrow"/>
                <w:b/>
                <w:bCs/>
                <w:sz w:val="22"/>
                <w:szCs w:val="22"/>
              </w:rPr>
              <w:t>Podmienka nebyť dlžníkom na daniach</w:t>
            </w:r>
            <w:r w:rsidR="00535656" w:rsidRPr="00C84804">
              <w:rPr>
                <w:rFonts w:ascii="Arial Narrow" w:hAnsi="Arial Narrow"/>
                <w:b/>
                <w:bCs/>
                <w:sz w:val="22"/>
                <w:szCs w:val="22"/>
              </w:rPr>
              <w:t>, vedených miestne príslušným daňovým úradom</w:t>
            </w:r>
            <w:r w:rsidRPr="00C84804">
              <w:rPr>
                <w:rFonts w:ascii="Arial Narrow" w:hAnsi="Arial Narrow"/>
                <w:b/>
                <w:bCs/>
                <w:sz w:val="22"/>
                <w:szCs w:val="22"/>
              </w:rPr>
              <w:t xml:space="preserve"> </w:t>
            </w:r>
          </w:p>
        </w:tc>
        <w:tc>
          <w:tcPr>
            <w:tcW w:w="6349" w:type="dxa"/>
            <w:gridSpan w:val="3"/>
            <w:shd w:val="clear" w:color="auto" w:fill="auto"/>
          </w:tcPr>
          <w:p w14:paraId="258C214E" w14:textId="77777777" w:rsidR="00907E29" w:rsidRPr="00C84804" w:rsidRDefault="00907E29" w:rsidP="0022397A">
            <w:pPr>
              <w:pStyle w:val="Default"/>
              <w:spacing w:before="120"/>
              <w:jc w:val="both"/>
              <w:rPr>
                <w:rFonts w:ascii="Arial Narrow" w:hAnsi="Arial Narrow" w:cstheme="minorHAnsi"/>
                <w:sz w:val="22"/>
                <w:szCs w:val="22"/>
              </w:rPr>
            </w:pPr>
            <w:r w:rsidRPr="00C84804">
              <w:rPr>
                <w:rFonts w:ascii="Arial Narrow" w:hAnsi="Arial Narrow"/>
                <w:sz w:val="22"/>
                <w:szCs w:val="22"/>
              </w:rPr>
              <w:t xml:space="preserve">Žiadateľ nesmie byť dlžníkom na daniach </w:t>
            </w:r>
          </w:p>
          <w:p w14:paraId="63B8DD34" w14:textId="237D3AC1" w:rsidR="00907E29" w:rsidRPr="00C84804" w:rsidRDefault="00907E29" w:rsidP="00A601C5">
            <w:pPr>
              <w:pStyle w:val="Default"/>
              <w:jc w:val="both"/>
              <w:rPr>
                <w:rFonts w:ascii="Arial Narrow" w:hAnsi="Arial Narrow" w:cstheme="minorHAnsi"/>
                <w:sz w:val="22"/>
                <w:szCs w:val="22"/>
              </w:rPr>
            </w:pPr>
          </w:p>
        </w:tc>
      </w:tr>
      <w:tr w:rsidR="00907E29" w:rsidRPr="00C84804" w14:paraId="13AB967C" w14:textId="77777777" w:rsidTr="00410663">
        <w:trPr>
          <w:trHeight w:val="20"/>
        </w:trPr>
        <w:tc>
          <w:tcPr>
            <w:tcW w:w="674" w:type="dxa"/>
            <w:shd w:val="clear" w:color="auto" w:fill="D9D9D9" w:themeFill="background1" w:themeFillShade="D9"/>
          </w:tcPr>
          <w:p w14:paraId="0591FD9E" w14:textId="0A035AAE" w:rsidR="00907E29" w:rsidRPr="00C84804" w:rsidRDefault="00907E29" w:rsidP="00765EE3">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4CBB4800" w14:textId="77777777" w:rsidR="00907E29" w:rsidRPr="00C84804" w:rsidRDefault="00907E29" w:rsidP="00985397">
            <w:pPr>
              <w:pStyle w:val="Default"/>
              <w:spacing w:before="120"/>
              <w:rPr>
                <w:rFonts w:ascii="Arial Narrow" w:hAnsi="Arial Narrow"/>
                <w:sz w:val="22"/>
                <w:szCs w:val="22"/>
              </w:rPr>
            </w:pPr>
            <w:r w:rsidRPr="00C84804">
              <w:rPr>
                <w:rFonts w:ascii="Arial Narrow" w:hAnsi="Arial Narrow"/>
                <w:b/>
                <w:bCs/>
                <w:sz w:val="22"/>
                <w:szCs w:val="22"/>
              </w:rPr>
              <w:t xml:space="preserve">Podmienka nebyť dlžníkom poistného na zdravotnom poistení </w:t>
            </w:r>
          </w:p>
        </w:tc>
        <w:tc>
          <w:tcPr>
            <w:tcW w:w="6349" w:type="dxa"/>
            <w:gridSpan w:val="3"/>
            <w:shd w:val="clear" w:color="auto" w:fill="auto"/>
          </w:tcPr>
          <w:p w14:paraId="28D04546" w14:textId="77777777" w:rsidR="00907E29" w:rsidRPr="00C84804" w:rsidRDefault="00907E29" w:rsidP="0047453E">
            <w:pPr>
              <w:pStyle w:val="Default"/>
              <w:spacing w:before="120"/>
              <w:jc w:val="both"/>
              <w:rPr>
                <w:rFonts w:ascii="Arial Narrow" w:hAnsi="Arial Narrow"/>
                <w:sz w:val="22"/>
                <w:szCs w:val="22"/>
              </w:rPr>
            </w:pPr>
            <w:r w:rsidRPr="00C84804">
              <w:rPr>
                <w:rFonts w:ascii="Arial Narrow" w:hAnsi="Arial Narrow"/>
                <w:sz w:val="22"/>
                <w:szCs w:val="22"/>
              </w:rPr>
              <w:t>Žiadateľ nesmie byť dlžníkom poistného na zdravotnom poistení v žiadnej zdravotnej poisťovni poskytujúcej verejné zdravotné poistenie v SR</w:t>
            </w:r>
          </w:p>
          <w:p w14:paraId="47C60B48" w14:textId="3912C46C" w:rsidR="00907E29" w:rsidRPr="00C84804" w:rsidRDefault="00907E29" w:rsidP="00517578">
            <w:pPr>
              <w:pStyle w:val="Default"/>
              <w:jc w:val="both"/>
              <w:rPr>
                <w:rFonts w:ascii="Arial Narrow" w:hAnsi="Arial Narrow"/>
                <w:sz w:val="22"/>
                <w:szCs w:val="22"/>
              </w:rPr>
            </w:pPr>
          </w:p>
        </w:tc>
      </w:tr>
      <w:tr w:rsidR="00907E29" w:rsidRPr="00C84804" w14:paraId="423841F6" w14:textId="77777777" w:rsidTr="00410663">
        <w:trPr>
          <w:trHeight w:val="20"/>
        </w:trPr>
        <w:tc>
          <w:tcPr>
            <w:tcW w:w="674" w:type="dxa"/>
            <w:shd w:val="clear" w:color="auto" w:fill="D9D9D9" w:themeFill="background1" w:themeFillShade="D9"/>
          </w:tcPr>
          <w:p w14:paraId="4596464D" w14:textId="1A6AB08A" w:rsidR="00907E29" w:rsidRPr="00C84804" w:rsidRDefault="00907E29" w:rsidP="00765EE3">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3113C394" w14:textId="77777777" w:rsidR="00907E29" w:rsidRPr="00C84804" w:rsidRDefault="00907E29" w:rsidP="00985397">
            <w:pPr>
              <w:pStyle w:val="Default"/>
              <w:spacing w:before="120"/>
              <w:rPr>
                <w:rFonts w:ascii="Arial Narrow" w:hAnsi="Arial Narrow"/>
                <w:sz w:val="22"/>
                <w:szCs w:val="22"/>
              </w:rPr>
            </w:pPr>
            <w:r w:rsidRPr="00C84804">
              <w:rPr>
                <w:rFonts w:ascii="Arial Narrow" w:hAnsi="Arial Narrow"/>
                <w:b/>
                <w:bCs/>
                <w:sz w:val="22"/>
                <w:szCs w:val="22"/>
              </w:rPr>
              <w:t xml:space="preserve">Podmienka nebyť dlžníkom na sociálnom poistení </w:t>
            </w:r>
          </w:p>
        </w:tc>
        <w:tc>
          <w:tcPr>
            <w:tcW w:w="6349" w:type="dxa"/>
            <w:gridSpan w:val="3"/>
            <w:shd w:val="clear" w:color="auto" w:fill="auto"/>
          </w:tcPr>
          <w:p w14:paraId="5CC6ECEB" w14:textId="77777777" w:rsidR="00907E29" w:rsidRPr="00C84804" w:rsidRDefault="00907E29" w:rsidP="00DC0402">
            <w:pPr>
              <w:pStyle w:val="Default"/>
              <w:spacing w:before="120"/>
              <w:jc w:val="both"/>
              <w:rPr>
                <w:rFonts w:ascii="Arial Narrow" w:hAnsi="Arial Narrow"/>
                <w:sz w:val="22"/>
                <w:szCs w:val="22"/>
              </w:rPr>
            </w:pPr>
            <w:r w:rsidRPr="00C84804">
              <w:rPr>
                <w:rFonts w:ascii="Arial Narrow" w:hAnsi="Arial Narrow"/>
                <w:sz w:val="22"/>
                <w:szCs w:val="22"/>
              </w:rPr>
              <w:t>Žiadateľ nesmie byť dlžníkom na sociálnom poistení</w:t>
            </w:r>
          </w:p>
          <w:p w14:paraId="5E42C2CE" w14:textId="3A8663A3" w:rsidR="00907E29" w:rsidRPr="00C84804" w:rsidRDefault="00907E29" w:rsidP="00056ADD">
            <w:pPr>
              <w:pStyle w:val="Default"/>
              <w:jc w:val="both"/>
              <w:rPr>
                <w:rFonts w:ascii="Arial Narrow" w:hAnsi="Arial Narrow"/>
                <w:sz w:val="22"/>
                <w:szCs w:val="22"/>
              </w:rPr>
            </w:pPr>
          </w:p>
        </w:tc>
      </w:tr>
      <w:tr w:rsidR="00907E29" w:rsidRPr="00C84804" w14:paraId="198CEEB1" w14:textId="77777777" w:rsidTr="00410663">
        <w:trPr>
          <w:trHeight w:val="20"/>
        </w:trPr>
        <w:tc>
          <w:tcPr>
            <w:tcW w:w="674" w:type="dxa"/>
            <w:shd w:val="clear" w:color="auto" w:fill="D9D9D9" w:themeFill="background1" w:themeFillShade="D9"/>
          </w:tcPr>
          <w:p w14:paraId="0A4987F5" w14:textId="3DBA6FB2" w:rsidR="00907E29" w:rsidRPr="00C84804" w:rsidRDefault="00907E29" w:rsidP="00765EE3">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41F18298" w14:textId="77777777" w:rsidR="00907E29" w:rsidRPr="00C84804" w:rsidRDefault="00907E29" w:rsidP="00D7523D">
            <w:pPr>
              <w:pStyle w:val="Default"/>
              <w:spacing w:before="120"/>
              <w:rPr>
                <w:rFonts w:ascii="Arial Narrow" w:hAnsi="Arial Narrow"/>
                <w:b/>
                <w:bCs/>
                <w:color w:val="auto"/>
                <w:sz w:val="22"/>
                <w:szCs w:val="22"/>
              </w:rPr>
            </w:pPr>
            <w:r w:rsidRPr="00C84804">
              <w:rPr>
                <w:rFonts w:ascii="Arial Narrow" w:hAnsi="Arial Narrow"/>
                <w:b/>
                <w:bCs/>
                <w:color w:val="auto"/>
                <w:sz w:val="22"/>
                <w:szCs w:val="22"/>
              </w:rPr>
              <w:t>Podmienka zákazu vedenia  výkonu rozhodnutia voči žiadateľovi</w:t>
            </w:r>
          </w:p>
          <w:p w14:paraId="692BCAB9" w14:textId="3F8D13B3" w:rsidR="00907E29" w:rsidRPr="00C84804" w:rsidRDefault="00907E29" w:rsidP="00741F1F">
            <w:pPr>
              <w:pStyle w:val="Default"/>
              <w:spacing w:before="120"/>
              <w:rPr>
                <w:rFonts w:ascii="Arial Narrow" w:hAnsi="Arial Narrow"/>
                <w:color w:val="auto"/>
                <w:sz w:val="22"/>
                <w:szCs w:val="22"/>
                <w:highlight w:val="yellow"/>
              </w:rPr>
            </w:pPr>
          </w:p>
        </w:tc>
        <w:tc>
          <w:tcPr>
            <w:tcW w:w="6349" w:type="dxa"/>
            <w:gridSpan w:val="3"/>
            <w:shd w:val="clear" w:color="auto" w:fill="auto"/>
          </w:tcPr>
          <w:p w14:paraId="500CFC50" w14:textId="77777777" w:rsidR="00907E29" w:rsidRPr="00C84804" w:rsidRDefault="00907E29" w:rsidP="00D7523D">
            <w:pPr>
              <w:pStyle w:val="Default"/>
              <w:spacing w:before="120"/>
              <w:jc w:val="both"/>
              <w:rPr>
                <w:rFonts w:ascii="Arial Narrow" w:hAnsi="Arial Narrow"/>
                <w:color w:val="auto"/>
                <w:sz w:val="22"/>
                <w:szCs w:val="22"/>
              </w:rPr>
            </w:pPr>
            <w:r w:rsidRPr="00C84804">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D38727D" w14:textId="649B31D6" w:rsidR="00907E29" w:rsidRPr="00C84804" w:rsidRDefault="00907E29" w:rsidP="00D45093">
            <w:pPr>
              <w:pStyle w:val="Default"/>
              <w:jc w:val="both"/>
              <w:rPr>
                <w:rFonts w:ascii="Arial Narrow" w:hAnsi="Arial Narrow"/>
                <w:color w:val="auto"/>
                <w:sz w:val="22"/>
                <w:szCs w:val="22"/>
              </w:rPr>
            </w:pPr>
            <w:r w:rsidRPr="00C84804">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7416CF" w:rsidRPr="00C84804" w14:paraId="75F2A7A6" w14:textId="77777777" w:rsidTr="00410663">
        <w:trPr>
          <w:trHeight w:val="20"/>
          <w:ins w:id="9" w:author="GC" w:date="2020-01-24T11:43:00Z"/>
        </w:trPr>
        <w:tc>
          <w:tcPr>
            <w:tcW w:w="674" w:type="dxa"/>
            <w:shd w:val="clear" w:color="auto" w:fill="D9D9D9" w:themeFill="background1" w:themeFillShade="D9"/>
          </w:tcPr>
          <w:p w14:paraId="7B95DB7C" w14:textId="77777777" w:rsidR="007416CF" w:rsidRPr="00C84804" w:rsidRDefault="007416CF" w:rsidP="007416CF">
            <w:pPr>
              <w:pStyle w:val="Odsekzoznamu"/>
              <w:numPr>
                <w:ilvl w:val="0"/>
                <w:numId w:val="11"/>
              </w:numPr>
              <w:spacing w:before="120"/>
              <w:ind w:left="426"/>
              <w:jc w:val="center"/>
              <w:rPr>
                <w:ins w:id="10" w:author="GC" w:date="2020-01-24T11:43:00Z"/>
                <w:rFonts w:ascii="Arial Narrow" w:hAnsi="Arial Narrow" w:cstheme="minorHAnsi"/>
                <w:b/>
                <w:sz w:val="22"/>
                <w:szCs w:val="22"/>
              </w:rPr>
            </w:pPr>
          </w:p>
        </w:tc>
        <w:tc>
          <w:tcPr>
            <w:tcW w:w="2501" w:type="dxa"/>
            <w:shd w:val="clear" w:color="auto" w:fill="D9D9D9" w:themeFill="background1" w:themeFillShade="D9"/>
          </w:tcPr>
          <w:p w14:paraId="3F1223CD" w14:textId="1F45C464" w:rsidR="007416CF" w:rsidRPr="00C84804" w:rsidRDefault="007416CF" w:rsidP="007416CF">
            <w:pPr>
              <w:pStyle w:val="Default"/>
              <w:spacing w:before="120"/>
              <w:rPr>
                <w:ins w:id="11" w:author="GC" w:date="2020-01-24T11:43:00Z"/>
                <w:rFonts w:ascii="Arial Narrow" w:hAnsi="Arial Narrow"/>
                <w:b/>
                <w:bCs/>
                <w:color w:val="auto"/>
                <w:sz w:val="22"/>
                <w:szCs w:val="22"/>
              </w:rPr>
            </w:pPr>
            <w:ins w:id="12" w:author="GC" w:date="2020-01-24T11:43:00Z">
              <w:r w:rsidRPr="00247D61">
                <w:rPr>
                  <w:rFonts w:ascii="Arial Narrow" w:hAnsi="Arial Narrow"/>
                  <w:b/>
                  <w:bCs/>
                  <w:color w:val="auto"/>
                  <w:sz w:val="22"/>
                  <w:szCs w:val="22"/>
                </w:rPr>
                <w:t>Podmienka, že voči žiadateľovi sa nenárokuje vrátenie pomoci na základe rozhodnutia EK, ktorým bola pomoc označená za neoprávnenú a nezlučiteľnú s vnútorným trhom</w:t>
              </w:r>
            </w:ins>
          </w:p>
        </w:tc>
        <w:tc>
          <w:tcPr>
            <w:tcW w:w="6349" w:type="dxa"/>
            <w:gridSpan w:val="3"/>
            <w:shd w:val="clear" w:color="auto" w:fill="auto"/>
          </w:tcPr>
          <w:p w14:paraId="35F43DC6" w14:textId="528BE97F" w:rsidR="007416CF" w:rsidRPr="00C84804" w:rsidRDefault="007416CF" w:rsidP="007416CF">
            <w:pPr>
              <w:pStyle w:val="Default"/>
              <w:spacing w:before="120"/>
              <w:jc w:val="both"/>
              <w:rPr>
                <w:ins w:id="13" w:author="GC" w:date="2020-01-24T11:43:00Z"/>
                <w:rFonts w:ascii="Arial Narrow" w:hAnsi="Arial Narrow"/>
                <w:color w:val="auto"/>
                <w:sz w:val="22"/>
                <w:szCs w:val="22"/>
              </w:rPr>
            </w:pPr>
            <w:ins w:id="14" w:author="GC" w:date="2020-01-24T11:43:00Z">
              <w:r w:rsidRPr="00247D61">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ins>
          </w:p>
        </w:tc>
      </w:tr>
      <w:tr w:rsidR="007416CF" w:rsidRPr="00C84804" w14:paraId="0FE0EB76" w14:textId="77777777" w:rsidTr="00410663">
        <w:trPr>
          <w:trHeight w:val="331"/>
        </w:trPr>
        <w:tc>
          <w:tcPr>
            <w:tcW w:w="674" w:type="dxa"/>
            <w:shd w:val="clear" w:color="auto" w:fill="D9D9D9" w:themeFill="background1" w:themeFillShade="D9"/>
          </w:tcPr>
          <w:p w14:paraId="09D67CAE" w14:textId="5EBAB21B"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0479CA43" w14:textId="77777777" w:rsidR="007416CF" w:rsidRPr="00C84804" w:rsidRDefault="007416CF" w:rsidP="007416CF">
            <w:pPr>
              <w:pStyle w:val="Default"/>
              <w:spacing w:before="120"/>
              <w:rPr>
                <w:rFonts w:ascii="Arial Narrow" w:hAnsi="Arial Narrow"/>
                <w:b/>
                <w:bCs/>
                <w:color w:val="auto"/>
                <w:sz w:val="22"/>
                <w:szCs w:val="22"/>
              </w:rPr>
            </w:pPr>
            <w:r w:rsidRPr="00C84804">
              <w:rPr>
                <w:rFonts w:ascii="Arial Narrow" w:hAnsi="Arial Narrow"/>
                <w:b/>
                <w:bCs/>
                <w:color w:val="auto"/>
                <w:sz w:val="22"/>
                <w:szCs w:val="22"/>
              </w:rPr>
              <w:t xml:space="preserve">Podmienka finančnej spôsobilosti žiadateľa na spolufinancovanie projektu </w:t>
            </w:r>
          </w:p>
          <w:p w14:paraId="4F511A28" w14:textId="19E4BFE2" w:rsidR="007416CF" w:rsidRPr="00C84804" w:rsidRDefault="007416CF" w:rsidP="007416CF">
            <w:pPr>
              <w:pStyle w:val="Default"/>
              <w:spacing w:before="120"/>
              <w:rPr>
                <w:rFonts w:ascii="Arial Narrow" w:hAnsi="Arial Narrow"/>
                <w:color w:val="auto"/>
                <w:sz w:val="22"/>
                <w:szCs w:val="22"/>
              </w:rPr>
            </w:pPr>
          </w:p>
        </w:tc>
        <w:tc>
          <w:tcPr>
            <w:tcW w:w="6349" w:type="dxa"/>
            <w:gridSpan w:val="3"/>
            <w:shd w:val="clear" w:color="auto" w:fill="auto"/>
          </w:tcPr>
          <w:p w14:paraId="7565605C" w14:textId="14B18DBF" w:rsidR="007416CF" w:rsidRPr="00C84804" w:rsidRDefault="007416CF" w:rsidP="007416CF">
            <w:pPr>
              <w:pStyle w:val="Default"/>
              <w:spacing w:before="120"/>
              <w:jc w:val="both"/>
              <w:rPr>
                <w:rFonts w:ascii="Arial Narrow" w:hAnsi="Arial Narrow"/>
                <w:color w:val="auto"/>
                <w:sz w:val="22"/>
                <w:szCs w:val="22"/>
              </w:rPr>
            </w:pPr>
            <w:r w:rsidRPr="00C84804">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4D2E9A43" w14:textId="30D3BA75" w:rsidR="007416CF" w:rsidRPr="00C84804" w:rsidRDefault="007416CF" w:rsidP="007416CF">
            <w:pPr>
              <w:spacing w:after="0" w:line="240" w:lineRule="auto"/>
              <w:jc w:val="both"/>
              <w:rPr>
                <w:rFonts w:ascii="Arial Narrow" w:hAnsi="Arial Narrow"/>
              </w:rPr>
            </w:pPr>
            <w:r w:rsidRPr="00C84804">
              <w:rPr>
                <w:rFonts w:ascii="Arial Narrow" w:hAnsi="Arial Narrow"/>
              </w:rPr>
              <w:t xml:space="preserve">Výška spolufinancovania projektu zo strany žiadateľa sa stanovuje ako rozdiel medzi celkovými výdavkami projektu a žiadaným NFP. </w:t>
            </w:r>
          </w:p>
        </w:tc>
      </w:tr>
      <w:tr w:rsidR="007416CF" w:rsidRPr="00C84804" w14:paraId="41D30474" w14:textId="77777777" w:rsidTr="00410663">
        <w:trPr>
          <w:trHeight w:val="20"/>
        </w:trPr>
        <w:tc>
          <w:tcPr>
            <w:tcW w:w="674" w:type="dxa"/>
            <w:shd w:val="clear" w:color="auto" w:fill="D9D9D9" w:themeFill="background1" w:themeFillShade="D9"/>
          </w:tcPr>
          <w:p w14:paraId="27BF6C3D" w14:textId="4E215512"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75A82B4F" w14:textId="3402AF33" w:rsidR="007416CF" w:rsidRPr="00C84804" w:rsidRDefault="007416CF" w:rsidP="007416CF">
            <w:pPr>
              <w:pStyle w:val="Default"/>
              <w:spacing w:before="120"/>
              <w:rPr>
                <w:rFonts w:ascii="Arial Narrow" w:hAnsi="Arial Narrow"/>
                <w:b/>
                <w:bCs/>
                <w:sz w:val="22"/>
                <w:szCs w:val="22"/>
              </w:rPr>
            </w:pPr>
            <w:r w:rsidRPr="00C84804">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7416CF" w:rsidRPr="00C84804" w:rsidRDefault="007416CF" w:rsidP="007416CF">
            <w:pPr>
              <w:pStyle w:val="Default"/>
              <w:spacing w:before="120"/>
              <w:jc w:val="both"/>
              <w:rPr>
                <w:rFonts w:ascii="Arial Narrow" w:hAnsi="Arial Narrow"/>
                <w:color w:val="FF0000"/>
                <w:sz w:val="22"/>
                <w:szCs w:val="22"/>
              </w:rPr>
            </w:pPr>
            <w:r w:rsidRPr="00C84804">
              <w:rPr>
                <w:rFonts w:ascii="Arial Narrow" w:hAnsi="Arial Narrow"/>
                <w:sz w:val="22"/>
                <w:szCs w:val="22"/>
              </w:rPr>
              <w:t>Žiadateľ ani jeho štatutárny orgán, ani žiadny člen štatutárneho orgánu, ani prokurista/i, ani osoba splnomocnená zastupovať žiadateľa v konaní o ŽoNFP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7416CF" w:rsidRPr="00C84804" w:rsidRDefault="007416CF" w:rsidP="007416CF">
            <w:pPr>
              <w:pStyle w:val="Default"/>
              <w:jc w:val="both"/>
              <w:rPr>
                <w:rFonts w:ascii="Arial Narrow" w:hAnsi="Arial Narrow"/>
                <w:color w:val="FF0000"/>
                <w:sz w:val="22"/>
                <w:szCs w:val="22"/>
              </w:rPr>
            </w:pPr>
            <w:r w:rsidRPr="00C84804">
              <w:rPr>
                <w:rFonts w:ascii="Arial Narrow" w:hAnsi="Arial Narrow"/>
                <w:color w:val="auto"/>
                <w:sz w:val="22"/>
                <w:szCs w:val="22"/>
              </w:rPr>
              <w:t xml:space="preserve"> </w:t>
            </w:r>
          </w:p>
        </w:tc>
      </w:tr>
      <w:tr w:rsidR="007416CF" w:rsidRPr="00C84804" w14:paraId="78638533" w14:textId="77777777" w:rsidTr="00410663">
        <w:trPr>
          <w:trHeight w:val="20"/>
          <w:ins w:id="15" w:author="GC" w:date="2020-01-24T11:43:00Z"/>
        </w:trPr>
        <w:tc>
          <w:tcPr>
            <w:tcW w:w="674" w:type="dxa"/>
            <w:shd w:val="clear" w:color="auto" w:fill="D9D9D9" w:themeFill="background1" w:themeFillShade="D9"/>
          </w:tcPr>
          <w:p w14:paraId="75B11BEB" w14:textId="77777777" w:rsidR="007416CF" w:rsidRPr="00C84804" w:rsidRDefault="007416CF" w:rsidP="007416CF">
            <w:pPr>
              <w:pStyle w:val="Odsekzoznamu"/>
              <w:numPr>
                <w:ilvl w:val="0"/>
                <w:numId w:val="11"/>
              </w:numPr>
              <w:spacing w:before="120"/>
              <w:ind w:left="426"/>
              <w:jc w:val="center"/>
              <w:rPr>
                <w:ins w:id="16" w:author="GC" w:date="2020-01-24T11:43:00Z"/>
                <w:rFonts w:ascii="Arial Narrow" w:hAnsi="Arial Narrow" w:cstheme="minorHAnsi"/>
                <w:b/>
                <w:sz w:val="22"/>
                <w:szCs w:val="22"/>
              </w:rPr>
            </w:pPr>
          </w:p>
        </w:tc>
        <w:tc>
          <w:tcPr>
            <w:tcW w:w="2501" w:type="dxa"/>
            <w:shd w:val="clear" w:color="auto" w:fill="D9D9D9" w:themeFill="background1" w:themeFillShade="D9"/>
          </w:tcPr>
          <w:p w14:paraId="2688FF9B" w14:textId="3A520475" w:rsidR="007416CF" w:rsidRPr="00C84804" w:rsidRDefault="007416CF" w:rsidP="007416CF">
            <w:pPr>
              <w:pStyle w:val="Default"/>
              <w:spacing w:before="120"/>
              <w:rPr>
                <w:ins w:id="17" w:author="GC" w:date="2020-01-24T11:43:00Z"/>
                <w:rFonts w:ascii="Arial Narrow" w:hAnsi="Arial Narrow"/>
                <w:b/>
                <w:bCs/>
                <w:sz w:val="22"/>
                <w:szCs w:val="22"/>
              </w:rPr>
            </w:pPr>
            <w:ins w:id="18" w:author="GC" w:date="2020-01-24T11:43:00Z">
              <w:r w:rsidRPr="00BD5BE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ins>
          </w:p>
        </w:tc>
        <w:tc>
          <w:tcPr>
            <w:tcW w:w="6349" w:type="dxa"/>
            <w:gridSpan w:val="3"/>
            <w:shd w:val="clear" w:color="auto" w:fill="auto"/>
          </w:tcPr>
          <w:p w14:paraId="70C2B340" w14:textId="7781CBED" w:rsidR="007416CF" w:rsidRPr="00C84804" w:rsidRDefault="007416CF" w:rsidP="007416CF">
            <w:pPr>
              <w:pStyle w:val="Default"/>
              <w:spacing w:before="120"/>
              <w:jc w:val="both"/>
              <w:rPr>
                <w:ins w:id="19" w:author="GC" w:date="2020-01-24T11:43:00Z"/>
                <w:rFonts w:ascii="Arial Narrow" w:hAnsi="Arial Narrow"/>
                <w:sz w:val="22"/>
                <w:szCs w:val="22"/>
              </w:rPr>
            </w:pPr>
            <w:ins w:id="20" w:author="GC" w:date="2020-01-24T11:43:00Z">
              <w:r w:rsidRPr="00BD5BE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ins>
          </w:p>
        </w:tc>
      </w:tr>
      <w:tr w:rsidR="007416CF" w:rsidRPr="00C84804" w14:paraId="799D8D0F" w14:textId="77777777" w:rsidTr="00410663">
        <w:trPr>
          <w:trHeight w:val="20"/>
        </w:trPr>
        <w:tc>
          <w:tcPr>
            <w:tcW w:w="9524" w:type="dxa"/>
            <w:gridSpan w:val="5"/>
            <w:shd w:val="clear" w:color="auto" w:fill="D9D9D9" w:themeFill="background1" w:themeFillShade="D9"/>
          </w:tcPr>
          <w:p w14:paraId="0045320B" w14:textId="7CEE5716" w:rsidR="007416CF" w:rsidRPr="00C84804" w:rsidRDefault="007416CF" w:rsidP="007416CF">
            <w:pPr>
              <w:pStyle w:val="Default"/>
              <w:spacing w:before="120" w:after="120"/>
              <w:jc w:val="both"/>
              <w:rPr>
                <w:rFonts w:ascii="Arial Narrow" w:hAnsi="Arial Narrow"/>
                <w:b/>
                <w:sz w:val="22"/>
                <w:szCs w:val="22"/>
              </w:rPr>
            </w:pPr>
            <w:r w:rsidRPr="00C84804">
              <w:rPr>
                <w:rFonts w:ascii="Arial Narrow" w:hAnsi="Arial Narrow"/>
                <w:sz w:val="22"/>
                <w:szCs w:val="22"/>
              </w:rPr>
              <w:t>Kategória podmienok poskytnutia príspevku:</w:t>
            </w:r>
            <w:r w:rsidRPr="00C84804">
              <w:rPr>
                <w:rFonts w:ascii="Arial Narrow" w:hAnsi="Arial Narrow"/>
                <w:b/>
                <w:caps/>
                <w:sz w:val="22"/>
                <w:szCs w:val="22"/>
              </w:rPr>
              <w:t xml:space="preserve"> Oprávnenosť aktivít realizácie projektu</w:t>
            </w:r>
          </w:p>
        </w:tc>
      </w:tr>
      <w:tr w:rsidR="007416CF" w:rsidRPr="00C84804" w14:paraId="52AD6DB9" w14:textId="77777777" w:rsidTr="00410663">
        <w:trPr>
          <w:trHeight w:val="20"/>
        </w:trPr>
        <w:tc>
          <w:tcPr>
            <w:tcW w:w="674" w:type="dxa"/>
            <w:shd w:val="clear" w:color="auto" w:fill="D9D9D9" w:themeFill="background1" w:themeFillShade="D9"/>
            <w:vAlign w:val="center"/>
          </w:tcPr>
          <w:p w14:paraId="2C397A14" w14:textId="3AD9E201"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P. č.</w:t>
            </w:r>
          </w:p>
        </w:tc>
        <w:tc>
          <w:tcPr>
            <w:tcW w:w="2511" w:type="dxa"/>
            <w:gridSpan w:val="2"/>
            <w:shd w:val="clear" w:color="auto" w:fill="D9D9D9" w:themeFill="background1" w:themeFillShade="D9"/>
            <w:vAlign w:val="center"/>
          </w:tcPr>
          <w:p w14:paraId="340D1C45" w14:textId="77777777"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Popis podmienky poskytnutia príspevku </w:t>
            </w:r>
          </w:p>
        </w:tc>
      </w:tr>
      <w:tr w:rsidR="007416CF" w:rsidRPr="00C84804" w14:paraId="5AA202E2" w14:textId="77777777" w:rsidTr="00410663">
        <w:trPr>
          <w:trHeight w:val="20"/>
        </w:trPr>
        <w:tc>
          <w:tcPr>
            <w:tcW w:w="674" w:type="dxa"/>
            <w:shd w:val="clear" w:color="auto" w:fill="D9D9D9" w:themeFill="background1" w:themeFillShade="D9"/>
          </w:tcPr>
          <w:p w14:paraId="6257230E" w14:textId="6FC9735F"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43E8A98D" w14:textId="77777777" w:rsidR="007416CF" w:rsidRPr="00C84804" w:rsidRDefault="007416CF" w:rsidP="007416CF">
            <w:pPr>
              <w:pStyle w:val="Default"/>
              <w:spacing w:before="120"/>
              <w:rPr>
                <w:rFonts w:ascii="Arial Narrow" w:hAnsi="Arial Narrow"/>
                <w:sz w:val="22"/>
                <w:szCs w:val="22"/>
              </w:rPr>
            </w:pPr>
            <w:r w:rsidRPr="00C84804">
              <w:rPr>
                <w:rFonts w:ascii="Arial Narrow" w:hAnsi="Arial Narrow"/>
                <w:b/>
                <w:bCs/>
                <w:sz w:val="22"/>
                <w:szCs w:val="22"/>
              </w:rPr>
              <w:t xml:space="preserve">Podmienka oprávnenosti aktivít projektu </w:t>
            </w:r>
          </w:p>
        </w:tc>
        <w:tc>
          <w:tcPr>
            <w:tcW w:w="6339" w:type="dxa"/>
            <w:gridSpan w:val="2"/>
            <w:shd w:val="clear" w:color="auto" w:fill="auto"/>
          </w:tcPr>
          <w:p w14:paraId="4FBD5B6A" w14:textId="77777777" w:rsidR="007416CF" w:rsidRPr="00C84804" w:rsidRDefault="007416CF" w:rsidP="007416CF">
            <w:pPr>
              <w:pStyle w:val="Default"/>
              <w:spacing w:before="120"/>
              <w:jc w:val="both"/>
              <w:rPr>
                <w:rFonts w:ascii="Arial Narrow" w:hAnsi="Arial Narrow"/>
                <w:color w:val="auto"/>
                <w:sz w:val="22"/>
                <w:szCs w:val="22"/>
              </w:rPr>
            </w:pPr>
            <w:r w:rsidRPr="00C84804">
              <w:rPr>
                <w:rFonts w:ascii="Arial Narrow" w:hAnsi="Arial Narrow"/>
                <w:color w:val="auto"/>
                <w:sz w:val="22"/>
                <w:szCs w:val="22"/>
              </w:rPr>
              <w:t xml:space="preserve">Všetky aktivity projektu musia byť vo vecnom súlade s typmi oprávnených aktivít OPII, na realizáciu ktorých je vyhlásené vyzvanie. </w:t>
            </w:r>
          </w:p>
          <w:p w14:paraId="2E68DF81" w14:textId="223D7563" w:rsidR="007416CF" w:rsidRPr="00C84804" w:rsidRDefault="007416CF" w:rsidP="007416CF">
            <w:pPr>
              <w:spacing w:before="120" w:after="0" w:line="240" w:lineRule="auto"/>
              <w:jc w:val="both"/>
              <w:rPr>
                <w:rFonts w:ascii="Arial Narrow" w:hAnsi="Arial Narrow"/>
                <w:b/>
                <w:bCs/>
              </w:rPr>
            </w:pPr>
            <w:r w:rsidRPr="00C84804">
              <w:rPr>
                <w:rFonts w:ascii="Arial Narrow" w:hAnsi="Arial Narrow"/>
                <w:b/>
                <w:bCs/>
              </w:rPr>
              <w:t>V rámci špecifického cieľa 3.1 Zvýšenie atraktivity verejnej osobnej dopravy prostredníctvom modernizácie a rekonštrukcie infraštruktúry pre IDS a mestskú dráhovú dopravu sú pre toto vyzvanie oprávnené aktivity uvedené v prílohe č. 2 Merateľné ukazovatele v Príručke pre žiadateľa.</w:t>
            </w:r>
          </w:p>
          <w:p w14:paraId="78A12F57" w14:textId="5434B2B7" w:rsidR="007416CF" w:rsidRPr="00C84804" w:rsidRDefault="007416CF" w:rsidP="007416CF">
            <w:pPr>
              <w:spacing w:before="120" w:after="0" w:line="240" w:lineRule="auto"/>
              <w:jc w:val="both"/>
              <w:rPr>
                <w:rFonts w:ascii="Arial Narrow" w:hAnsi="Arial Narrow"/>
              </w:rPr>
            </w:pPr>
            <w:r w:rsidRPr="00C84804">
              <w:rPr>
                <w:rFonts w:ascii="Arial Narrow" w:hAnsi="Arial Narrow"/>
              </w:rPr>
              <w:t xml:space="preserve">Zároveň sú pre toto vyzvanie oprávnené aj </w:t>
            </w:r>
            <w:r w:rsidRPr="00C84804">
              <w:rPr>
                <w:rFonts w:ascii="Arial Narrow" w:hAnsi="Arial Narrow"/>
                <w:b/>
              </w:rPr>
              <w:t>podporné aktivity</w:t>
            </w:r>
            <w:r w:rsidRPr="00C84804">
              <w:rPr>
                <w:rFonts w:ascii="Arial Narrow" w:hAnsi="Arial Narrow"/>
              </w:rPr>
              <w:t xml:space="preserve"> projektu špecifikované v </w:t>
            </w:r>
            <w:r w:rsidRPr="00C84804">
              <w:rPr>
                <w:rFonts w:ascii="Arial Narrow" w:hAnsi="Arial Narrow"/>
                <w:b/>
                <w:i/>
              </w:rPr>
              <w:t>Príručke k oprávnenosti výdavkov OPII</w:t>
            </w:r>
            <w:r w:rsidRPr="00C84804">
              <w:rPr>
                <w:rFonts w:ascii="Arial Narrow" w:hAnsi="Arial Narrow"/>
              </w:rPr>
              <w:t xml:space="preserve">, ktorá je </w:t>
            </w:r>
            <w:r w:rsidRPr="00C84804">
              <w:rPr>
                <w:rFonts w:ascii="Arial Narrow" w:hAnsi="Arial Narrow" w:cstheme="minorHAnsi"/>
              </w:rPr>
              <w:t>zverejnená na webovom sídle RO OPII</w:t>
            </w:r>
            <w:r w:rsidRPr="00C84804">
              <w:rPr>
                <w:rFonts w:ascii="Arial Narrow" w:hAnsi="Arial Narrow"/>
              </w:rPr>
              <w:t>.</w:t>
            </w:r>
          </w:p>
        </w:tc>
      </w:tr>
      <w:tr w:rsidR="007416CF" w:rsidRPr="00C84804" w14:paraId="26D71917" w14:textId="77777777" w:rsidTr="00410663">
        <w:trPr>
          <w:trHeight w:val="20"/>
        </w:trPr>
        <w:tc>
          <w:tcPr>
            <w:tcW w:w="674" w:type="dxa"/>
            <w:shd w:val="clear" w:color="auto" w:fill="D9D9D9" w:themeFill="background1" w:themeFillShade="D9"/>
          </w:tcPr>
          <w:p w14:paraId="66857425" w14:textId="600C5C52"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28C5A17C" w14:textId="18619447" w:rsidR="007416CF" w:rsidRPr="00C84804" w:rsidRDefault="007416CF" w:rsidP="007416CF">
            <w:pPr>
              <w:pStyle w:val="Default"/>
              <w:spacing w:before="120"/>
              <w:rPr>
                <w:rFonts w:ascii="Arial Narrow" w:hAnsi="Arial Narrow" w:cstheme="minorHAnsi"/>
                <w:sz w:val="22"/>
                <w:szCs w:val="22"/>
              </w:rPr>
            </w:pPr>
            <w:r w:rsidRPr="00C84804">
              <w:rPr>
                <w:rFonts w:ascii="Arial Narrow" w:hAnsi="Arial Narrow"/>
                <w:b/>
                <w:bCs/>
                <w:sz w:val="22"/>
                <w:szCs w:val="22"/>
              </w:rPr>
              <w:t>Podmienka, že žiadateľ neukončil fyzickú realizáciu všetkých oprávnených hlavných aktivít projektu pred predložením ŽoNFP</w:t>
            </w:r>
          </w:p>
        </w:tc>
        <w:tc>
          <w:tcPr>
            <w:tcW w:w="6339" w:type="dxa"/>
            <w:gridSpan w:val="2"/>
            <w:shd w:val="clear" w:color="auto" w:fill="auto"/>
          </w:tcPr>
          <w:p w14:paraId="4BBEC081" w14:textId="14C933C5" w:rsidR="007416CF" w:rsidRPr="00C84804" w:rsidRDefault="007416CF" w:rsidP="007416CF">
            <w:pPr>
              <w:pStyle w:val="Default"/>
              <w:spacing w:before="120"/>
              <w:jc w:val="both"/>
              <w:rPr>
                <w:rFonts w:ascii="Arial Narrow" w:hAnsi="Arial Narrow" w:cstheme="minorHAnsi"/>
                <w:sz w:val="22"/>
                <w:szCs w:val="22"/>
              </w:rPr>
            </w:pPr>
            <w:r w:rsidRPr="00C84804">
              <w:rPr>
                <w:rFonts w:ascii="Arial Narrow" w:hAnsi="Arial Narrow"/>
                <w:sz w:val="22"/>
                <w:szCs w:val="22"/>
              </w:rPr>
              <w:t>Žiadateľ nesmie ukončiť fyzickú realizáciu všetkých oprávnených hlavných aktivít projektu pred predložením ŽoNFP RO OPII bez ohľadu na to, či žiadateľ uhradil všetky súvisiace platby.</w:t>
            </w:r>
          </w:p>
          <w:p w14:paraId="40D0D70E" w14:textId="2154CD0E" w:rsidR="007416CF" w:rsidRPr="00C84804" w:rsidRDefault="007416CF" w:rsidP="007416CF">
            <w:pPr>
              <w:pStyle w:val="Default"/>
              <w:jc w:val="both"/>
              <w:rPr>
                <w:rFonts w:ascii="Arial Narrow" w:hAnsi="Arial Narrow" w:cstheme="minorHAnsi"/>
                <w:sz w:val="22"/>
                <w:szCs w:val="22"/>
              </w:rPr>
            </w:pPr>
          </w:p>
        </w:tc>
      </w:tr>
      <w:tr w:rsidR="007416CF" w:rsidRPr="00C84804" w:rsidDel="007416CF" w14:paraId="2664361A" w14:textId="039F4939" w:rsidTr="00410663">
        <w:trPr>
          <w:trHeight w:val="20"/>
          <w:del w:id="21" w:author="GC" w:date="2020-01-24T11:44:00Z"/>
        </w:trPr>
        <w:tc>
          <w:tcPr>
            <w:tcW w:w="674" w:type="dxa"/>
            <w:shd w:val="clear" w:color="auto" w:fill="D9D9D9" w:themeFill="background1" w:themeFillShade="D9"/>
          </w:tcPr>
          <w:p w14:paraId="13E651C1" w14:textId="4979319E" w:rsidR="007416CF" w:rsidRPr="00C84804" w:rsidDel="007416CF" w:rsidRDefault="007416CF" w:rsidP="007416CF">
            <w:pPr>
              <w:pStyle w:val="Odsekzoznamu"/>
              <w:numPr>
                <w:ilvl w:val="0"/>
                <w:numId w:val="11"/>
              </w:numPr>
              <w:spacing w:before="120"/>
              <w:ind w:left="426"/>
              <w:jc w:val="center"/>
              <w:rPr>
                <w:del w:id="22" w:author="GC" w:date="2020-01-24T11:44:00Z"/>
                <w:rFonts w:ascii="Arial Narrow" w:hAnsi="Arial Narrow" w:cstheme="minorHAnsi"/>
                <w:b/>
                <w:sz w:val="22"/>
                <w:szCs w:val="22"/>
              </w:rPr>
            </w:pPr>
          </w:p>
        </w:tc>
        <w:tc>
          <w:tcPr>
            <w:tcW w:w="2511" w:type="dxa"/>
            <w:gridSpan w:val="2"/>
            <w:shd w:val="clear" w:color="auto" w:fill="D9D9D9" w:themeFill="background1" w:themeFillShade="D9"/>
          </w:tcPr>
          <w:p w14:paraId="05DB033A" w14:textId="7A832E23" w:rsidR="007416CF" w:rsidRPr="00C84804" w:rsidDel="007416CF" w:rsidRDefault="007416CF" w:rsidP="007416CF">
            <w:pPr>
              <w:pStyle w:val="Default"/>
              <w:spacing w:before="120"/>
              <w:rPr>
                <w:del w:id="23" w:author="GC" w:date="2020-01-24T11:44:00Z"/>
                <w:rFonts w:ascii="Arial Narrow" w:hAnsi="Arial Narrow"/>
                <w:b/>
                <w:bCs/>
                <w:sz w:val="22"/>
                <w:szCs w:val="22"/>
              </w:rPr>
            </w:pPr>
            <w:del w:id="24" w:author="GC" w:date="2020-01-24T11:44:00Z">
              <w:r w:rsidRPr="00C84804" w:rsidDel="007416CF">
                <w:rPr>
                  <w:rFonts w:ascii="Arial Narrow" w:hAnsi="Arial Narrow"/>
                  <w:b/>
                  <w:bCs/>
                  <w:sz w:val="22"/>
                  <w:szCs w:val="22"/>
                </w:rPr>
                <w:delText>Podmienka, že žiadateľ nezačal práce na projekte pred predložením ŽoNFP v súlade s legislatívou EÚ v oblasti štátnej pomoci a minimálnej pomoci.</w:delText>
              </w:r>
            </w:del>
          </w:p>
        </w:tc>
        <w:tc>
          <w:tcPr>
            <w:tcW w:w="6339" w:type="dxa"/>
            <w:gridSpan w:val="2"/>
            <w:shd w:val="clear" w:color="auto" w:fill="auto"/>
          </w:tcPr>
          <w:p w14:paraId="3E177EB2" w14:textId="03BCF8BE" w:rsidR="007416CF" w:rsidRPr="00C84804" w:rsidDel="007416CF" w:rsidRDefault="007416CF" w:rsidP="007416CF">
            <w:pPr>
              <w:pStyle w:val="Default"/>
              <w:spacing w:before="120"/>
              <w:jc w:val="both"/>
              <w:rPr>
                <w:del w:id="25" w:author="GC" w:date="2020-01-24T11:44:00Z"/>
                <w:rFonts w:ascii="Arial Narrow" w:hAnsi="Arial Narrow"/>
                <w:sz w:val="22"/>
                <w:szCs w:val="22"/>
              </w:rPr>
            </w:pPr>
            <w:del w:id="26" w:author="GC" w:date="2020-01-24T11:44:00Z">
              <w:r w:rsidRPr="00C84804" w:rsidDel="007416CF">
                <w:rPr>
                  <w:rFonts w:ascii="Arial Narrow" w:hAnsi="Arial Narrow"/>
                  <w:sz w:val="22"/>
                  <w:szCs w:val="22"/>
                </w:rPr>
                <w:delText>Žiadateľ nesmie začať práce na projekte pred predložením ŽoNFP v prípade aplikovania pravidiel štátnej pomoci v súlade s legislatívou EÚ v oblasti pravidiel predmetného nástroja.</w:delText>
              </w:r>
            </w:del>
          </w:p>
        </w:tc>
      </w:tr>
      <w:tr w:rsidR="007416CF" w:rsidRPr="00C84804" w14:paraId="52379E65" w14:textId="77777777" w:rsidTr="00410663">
        <w:trPr>
          <w:trHeight w:val="20"/>
        </w:trPr>
        <w:tc>
          <w:tcPr>
            <w:tcW w:w="9524" w:type="dxa"/>
            <w:gridSpan w:val="5"/>
            <w:shd w:val="clear" w:color="auto" w:fill="D9D9D9" w:themeFill="background1" w:themeFillShade="D9"/>
          </w:tcPr>
          <w:p w14:paraId="5BF146D7" w14:textId="313F537A" w:rsidR="007416CF" w:rsidRPr="00C84804" w:rsidRDefault="007416CF" w:rsidP="007416CF">
            <w:pPr>
              <w:pStyle w:val="Default"/>
              <w:spacing w:before="120" w:after="120"/>
              <w:jc w:val="both"/>
              <w:rPr>
                <w:rFonts w:ascii="Arial Narrow" w:hAnsi="Arial Narrow"/>
                <w:b/>
                <w:sz w:val="22"/>
                <w:szCs w:val="22"/>
              </w:rPr>
            </w:pPr>
            <w:r w:rsidRPr="00C84804">
              <w:rPr>
                <w:rFonts w:ascii="Arial Narrow" w:hAnsi="Arial Narrow"/>
                <w:sz w:val="22"/>
                <w:szCs w:val="22"/>
              </w:rPr>
              <w:t>Kategória podmienok poskytnutia príspevku:</w:t>
            </w:r>
            <w:r w:rsidRPr="00C84804">
              <w:rPr>
                <w:rFonts w:ascii="Arial Narrow" w:hAnsi="Arial Narrow"/>
                <w:b/>
                <w:caps/>
                <w:sz w:val="22"/>
                <w:szCs w:val="22"/>
              </w:rPr>
              <w:t xml:space="preserve"> Oprávnenosť výdavkov realizácie projektu</w:t>
            </w:r>
          </w:p>
        </w:tc>
      </w:tr>
      <w:tr w:rsidR="007416CF" w:rsidRPr="00C84804" w14:paraId="31598BDF" w14:textId="77777777" w:rsidTr="00410663">
        <w:trPr>
          <w:trHeight w:val="20"/>
        </w:trPr>
        <w:tc>
          <w:tcPr>
            <w:tcW w:w="674" w:type="dxa"/>
            <w:shd w:val="clear" w:color="auto" w:fill="D9D9D9" w:themeFill="background1" w:themeFillShade="D9"/>
            <w:vAlign w:val="center"/>
          </w:tcPr>
          <w:p w14:paraId="3AC4580B" w14:textId="53C02345"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P. č.</w:t>
            </w:r>
          </w:p>
        </w:tc>
        <w:tc>
          <w:tcPr>
            <w:tcW w:w="2511" w:type="dxa"/>
            <w:gridSpan w:val="2"/>
            <w:shd w:val="clear" w:color="auto" w:fill="D9D9D9" w:themeFill="background1" w:themeFillShade="D9"/>
            <w:vAlign w:val="center"/>
          </w:tcPr>
          <w:p w14:paraId="19725F30" w14:textId="77777777"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Popis podmienky poskytnutia príspevku </w:t>
            </w:r>
          </w:p>
        </w:tc>
      </w:tr>
      <w:tr w:rsidR="007416CF" w:rsidRPr="00C84804" w14:paraId="29621FE9" w14:textId="77777777" w:rsidTr="00410663">
        <w:trPr>
          <w:trHeight w:val="20"/>
        </w:trPr>
        <w:tc>
          <w:tcPr>
            <w:tcW w:w="674" w:type="dxa"/>
            <w:shd w:val="clear" w:color="auto" w:fill="D9D9D9" w:themeFill="background1" w:themeFillShade="D9"/>
          </w:tcPr>
          <w:p w14:paraId="5357B012" w14:textId="2C67BA8C"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60A7602" w14:textId="77777777" w:rsidR="007416CF" w:rsidRPr="00C84804" w:rsidRDefault="007416CF" w:rsidP="007416CF">
            <w:pPr>
              <w:pStyle w:val="Default"/>
              <w:spacing w:before="120"/>
              <w:rPr>
                <w:rFonts w:ascii="Arial Narrow" w:hAnsi="Arial Narrow"/>
                <w:sz w:val="22"/>
                <w:szCs w:val="22"/>
              </w:rPr>
            </w:pPr>
            <w:r w:rsidRPr="00C84804">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66080D2B" w:rsidR="007416CF" w:rsidRPr="00C84804" w:rsidRDefault="007416CF" w:rsidP="007416CF">
            <w:pPr>
              <w:spacing w:before="120" w:after="0" w:line="240" w:lineRule="auto"/>
              <w:jc w:val="both"/>
              <w:rPr>
                <w:rFonts w:ascii="Arial Narrow" w:hAnsi="Arial Narrow"/>
                <w:i/>
              </w:rPr>
            </w:pPr>
            <w:r w:rsidRPr="00C84804">
              <w:rPr>
                <w:rFonts w:ascii="Arial Narrow" w:hAnsi="Arial Narrow"/>
              </w:rPr>
              <w:t xml:space="preserve">Výdavky projektu musia byť </w:t>
            </w:r>
            <w:r w:rsidRPr="00C84804">
              <w:rPr>
                <w:rFonts w:ascii="Arial Narrow" w:hAnsi="Arial Narrow"/>
                <w:u w:val="single"/>
              </w:rPr>
              <w:t>preukázateľne oprávnené</w:t>
            </w:r>
            <w:r w:rsidRPr="00C84804">
              <w:rPr>
                <w:rFonts w:ascii="Arial Narrow" w:hAnsi="Arial Narrow"/>
              </w:rPr>
              <w:t xml:space="preserve"> na financovanie z OPII v súlade s </w:t>
            </w:r>
            <w:r w:rsidRPr="00C84804">
              <w:rPr>
                <w:rFonts w:ascii="Arial Narrow" w:hAnsi="Arial Narrow"/>
                <w:b/>
                <w:bCs/>
                <w:i/>
                <w:iCs/>
              </w:rPr>
              <w:t xml:space="preserve">Príručkou k oprávnenosti výdavkov OPII, </w:t>
            </w:r>
            <w:r w:rsidRPr="00C84804">
              <w:rPr>
                <w:rFonts w:ascii="Arial Narrow" w:hAnsi="Arial Narrow"/>
              </w:rPr>
              <w:t xml:space="preserve">ktorá je </w:t>
            </w:r>
            <w:r w:rsidRPr="00C84804">
              <w:rPr>
                <w:rFonts w:ascii="Arial Narrow" w:hAnsi="Arial Narrow" w:cstheme="minorHAnsi"/>
              </w:rPr>
              <w:t xml:space="preserve">zverejnená na webovom sídle RO OPII - </w:t>
            </w:r>
            <w:hyperlink r:id="rId12" w:history="1">
              <w:r w:rsidRPr="00C84804">
                <w:rPr>
                  <w:rStyle w:val="Hypertextovprepojenie"/>
                  <w:rFonts w:ascii="Arial Narrow" w:hAnsi="Arial Narrow"/>
                </w:rPr>
                <w:t>www.opii.gov.sk</w:t>
              </w:r>
            </w:hyperlink>
            <w:r w:rsidRPr="00C84804">
              <w:rPr>
                <w:rFonts w:ascii="Arial Narrow" w:hAnsi="Arial Narrow"/>
              </w:rPr>
              <w:t xml:space="preserve">. </w:t>
            </w:r>
          </w:p>
        </w:tc>
      </w:tr>
      <w:tr w:rsidR="007416CF" w:rsidRPr="00C84804" w14:paraId="285001AD" w14:textId="77777777" w:rsidTr="00410663">
        <w:trPr>
          <w:trHeight w:val="1133"/>
        </w:trPr>
        <w:tc>
          <w:tcPr>
            <w:tcW w:w="674" w:type="dxa"/>
            <w:shd w:val="clear" w:color="auto" w:fill="D9D9D9" w:themeFill="background1" w:themeFillShade="D9"/>
          </w:tcPr>
          <w:p w14:paraId="77CCCD51" w14:textId="553E9313"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06EDA1CD" w14:textId="4ECCCD9E" w:rsidR="007416CF" w:rsidRPr="00C84804" w:rsidRDefault="007416CF" w:rsidP="007416CF">
            <w:pPr>
              <w:pStyle w:val="Default"/>
              <w:spacing w:before="120"/>
              <w:rPr>
                <w:rFonts w:ascii="Arial Narrow" w:hAnsi="Arial Narrow"/>
                <w:b/>
                <w:bCs/>
                <w:color w:val="auto"/>
                <w:sz w:val="22"/>
                <w:szCs w:val="22"/>
              </w:rPr>
            </w:pPr>
            <w:r w:rsidRPr="00C84804">
              <w:rPr>
                <w:rFonts w:ascii="Arial Narrow" w:hAnsi="Arial Narrow"/>
                <w:b/>
                <w:bCs/>
                <w:color w:val="auto"/>
                <w:sz w:val="22"/>
                <w:szCs w:val="22"/>
              </w:rPr>
              <w:t>Podmienka oprávnenosti výdavkov pre projekty generujúce príjem /negenerujúce príjem v prípade štrukturálne významných investícií</w:t>
            </w:r>
          </w:p>
          <w:p w14:paraId="6564F53C" w14:textId="300E6E33" w:rsidR="007416CF" w:rsidRPr="00C84804" w:rsidRDefault="007416CF" w:rsidP="007416CF">
            <w:pPr>
              <w:pStyle w:val="Default"/>
              <w:spacing w:before="120"/>
              <w:rPr>
                <w:rFonts w:ascii="Arial Narrow" w:hAnsi="Arial Narrow"/>
                <w:color w:val="auto"/>
                <w:sz w:val="22"/>
                <w:szCs w:val="22"/>
              </w:rPr>
            </w:pPr>
          </w:p>
        </w:tc>
        <w:tc>
          <w:tcPr>
            <w:tcW w:w="6339" w:type="dxa"/>
            <w:gridSpan w:val="2"/>
            <w:shd w:val="clear" w:color="auto" w:fill="auto"/>
          </w:tcPr>
          <w:p w14:paraId="6D20EEBD" w14:textId="77777777" w:rsidR="007416CF" w:rsidRPr="00C84804" w:rsidRDefault="007416CF" w:rsidP="007416CF">
            <w:pPr>
              <w:pStyle w:val="Default"/>
              <w:spacing w:before="120"/>
              <w:jc w:val="both"/>
              <w:rPr>
                <w:rFonts w:ascii="Arial Narrow" w:hAnsi="Arial Narrow"/>
                <w:color w:val="auto"/>
                <w:sz w:val="22"/>
                <w:szCs w:val="22"/>
              </w:rPr>
            </w:pPr>
            <w:r w:rsidRPr="00C84804">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373B0BD" w14:textId="5DEE1C10" w:rsidR="007416CF" w:rsidRPr="00C84804" w:rsidRDefault="007416CF" w:rsidP="007416CF">
            <w:pPr>
              <w:pStyle w:val="Default"/>
              <w:spacing w:before="120"/>
              <w:jc w:val="both"/>
              <w:rPr>
                <w:rFonts w:ascii="Arial Narrow" w:hAnsi="Arial Narrow"/>
                <w:color w:val="auto"/>
                <w:sz w:val="22"/>
                <w:szCs w:val="22"/>
              </w:rPr>
            </w:pPr>
            <w:r w:rsidRPr="00C84804">
              <w:rPr>
                <w:rFonts w:ascii="Arial Narrow" w:hAnsi="Arial Narrow"/>
                <w:color w:val="auto"/>
                <w:sz w:val="22"/>
                <w:szCs w:val="22"/>
              </w:rPr>
              <w:t>V prípade projektov, ktoré vytvárajú čistý príjem, sa oprávnenosť výdavkov posudzuje aj s ohľadom na výsledky finančnej analýzy projektu v rámci analýzy nákladov a prínosov (CBA).</w:t>
            </w:r>
          </w:p>
        </w:tc>
      </w:tr>
      <w:tr w:rsidR="007416CF" w:rsidRPr="00C84804" w14:paraId="164739C4" w14:textId="77777777" w:rsidTr="00410663">
        <w:trPr>
          <w:trHeight w:val="20"/>
        </w:trPr>
        <w:tc>
          <w:tcPr>
            <w:tcW w:w="9524" w:type="dxa"/>
            <w:gridSpan w:val="5"/>
            <w:shd w:val="clear" w:color="auto" w:fill="D9D9D9" w:themeFill="background1" w:themeFillShade="D9"/>
          </w:tcPr>
          <w:p w14:paraId="368B3A45" w14:textId="13479A40" w:rsidR="007416CF" w:rsidRPr="00C84804" w:rsidRDefault="007416CF" w:rsidP="007416CF">
            <w:pPr>
              <w:pStyle w:val="Default"/>
              <w:spacing w:before="120" w:after="120"/>
              <w:jc w:val="both"/>
              <w:rPr>
                <w:rFonts w:ascii="Arial Narrow" w:hAnsi="Arial Narrow"/>
                <w:b/>
                <w:sz w:val="22"/>
                <w:szCs w:val="22"/>
              </w:rPr>
            </w:pPr>
            <w:r w:rsidRPr="00C84804">
              <w:rPr>
                <w:rFonts w:ascii="Arial Narrow" w:hAnsi="Arial Narrow"/>
                <w:sz w:val="22"/>
                <w:szCs w:val="22"/>
              </w:rPr>
              <w:t>Kategória podmienok poskytnutia príspevku:</w:t>
            </w:r>
            <w:r w:rsidRPr="00C84804">
              <w:rPr>
                <w:rFonts w:ascii="Arial Narrow" w:hAnsi="Arial Narrow"/>
                <w:b/>
                <w:caps/>
                <w:sz w:val="22"/>
                <w:szCs w:val="22"/>
              </w:rPr>
              <w:t xml:space="preserve"> Oprávnenosť miesta realizácie projektu</w:t>
            </w:r>
          </w:p>
        </w:tc>
      </w:tr>
      <w:tr w:rsidR="007416CF" w:rsidRPr="00C84804" w14:paraId="64C6A316" w14:textId="77777777" w:rsidTr="00410663">
        <w:trPr>
          <w:trHeight w:val="20"/>
        </w:trPr>
        <w:tc>
          <w:tcPr>
            <w:tcW w:w="674" w:type="dxa"/>
            <w:shd w:val="clear" w:color="auto" w:fill="D9D9D9" w:themeFill="background1" w:themeFillShade="D9"/>
            <w:vAlign w:val="center"/>
          </w:tcPr>
          <w:p w14:paraId="457FDFBB" w14:textId="0D15DEEB"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P. č.</w:t>
            </w:r>
          </w:p>
        </w:tc>
        <w:tc>
          <w:tcPr>
            <w:tcW w:w="2511" w:type="dxa"/>
            <w:gridSpan w:val="2"/>
            <w:shd w:val="clear" w:color="auto" w:fill="D9D9D9" w:themeFill="background1" w:themeFillShade="D9"/>
            <w:vAlign w:val="center"/>
          </w:tcPr>
          <w:p w14:paraId="55B6E65E" w14:textId="77777777"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Popis podmienky poskytnutia príspevku </w:t>
            </w:r>
          </w:p>
        </w:tc>
      </w:tr>
      <w:tr w:rsidR="007416CF" w:rsidRPr="00C84804" w14:paraId="07A7A040" w14:textId="77777777" w:rsidTr="00410663">
        <w:trPr>
          <w:trHeight w:val="20"/>
        </w:trPr>
        <w:tc>
          <w:tcPr>
            <w:tcW w:w="674" w:type="dxa"/>
            <w:shd w:val="clear" w:color="auto" w:fill="D9D9D9" w:themeFill="background1" w:themeFillShade="D9"/>
          </w:tcPr>
          <w:p w14:paraId="336B6334" w14:textId="2F76C333"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39C97E0F" w14:textId="77777777" w:rsidR="007416CF" w:rsidRPr="00C84804" w:rsidRDefault="007416CF" w:rsidP="007416CF">
            <w:pPr>
              <w:pStyle w:val="Default"/>
              <w:spacing w:before="120"/>
              <w:rPr>
                <w:rFonts w:ascii="Arial Narrow" w:hAnsi="Arial Narrow"/>
                <w:sz w:val="22"/>
                <w:szCs w:val="22"/>
              </w:rPr>
            </w:pPr>
            <w:r w:rsidRPr="00C84804">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7416CF" w:rsidRPr="00C84804" w:rsidRDefault="007416CF" w:rsidP="007416CF">
            <w:pPr>
              <w:pStyle w:val="Default"/>
              <w:spacing w:before="120"/>
              <w:jc w:val="both"/>
              <w:rPr>
                <w:rFonts w:ascii="Arial Narrow" w:hAnsi="Arial Narrow"/>
                <w:sz w:val="22"/>
                <w:szCs w:val="22"/>
              </w:rPr>
            </w:pPr>
            <w:r w:rsidRPr="00C84804">
              <w:rPr>
                <w:rFonts w:ascii="Arial Narrow" w:hAnsi="Arial Narrow"/>
                <w:sz w:val="22"/>
                <w:szCs w:val="22"/>
              </w:rPr>
              <w:t>Žiadateľ je povinný realizovať projekt na oprávnenom území. Pre posúdenie, či sa projekt bude realizovať na oprávnenom území, je rozhodujúce miesto realizácie projektu a nie miesto sídla žiadateľa.</w:t>
            </w:r>
          </w:p>
          <w:p w14:paraId="7DDC4DF5" w14:textId="2D4C2FB5" w:rsidR="007416CF" w:rsidRPr="00C84804" w:rsidRDefault="007416CF" w:rsidP="007416CF">
            <w:pPr>
              <w:spacing w:before="120" w:after="0" w:line="240" w:lineRule="auto"/>
              <w:jc w:val="both"/>
              <w:rPr>
                <w:rFonts w:ascii="Arial Narrow" w:hAnsi="Arial Narrow"/>
                <w:color w:val="FF0000"/>
              </w:rPr>
            </w:pPr>
            <w:r w:rsidRPr="00C84804">
              <w:rPr>
                <w:rFonts w:ascii="Arial Narrow" w:hAnsi="Arial Narrow"/>
              </w:rPr>
              <w:t>Oprávneným miestom realizácie projektu je celé územie Slovenskej republiky, t.j. NUTS III: Bratislavský, Trnavský, Trenčiansky, Nitriansky, Žilinský, Banskobystrický, Prešovský a Košický samosprávny kraj.</w:t>
            </w:r>
          </w:p>
        </w:tc>
      </w:tr>
      <w:tr w:rsidR="007416CF" w:rsidRPr="00C84804" w14:paraId="60CAD117" w14:textId="77777777" w:rsidTr="00410663">
        <w:trPr>
          <w:trHeight w:val="20"/>
        </w:trPr>
        <w:tc>
          <w:tcPr>
            <w:tcW w:w="9524" w:type="dxa"/>
            <w:gridSpan w:val="5"/>
            <w:shd w:val="clear" w:color="auto" w:fill="D9D9D9" w:themeFill="background1" w:themeFillShade="D9"/>
          </w:tcPr>
          <w:p w14:paraId="27B4DE8F" w14:textId="056C6571" w:rsidR="007416CF" w:rsidRPr="00C84804" w:rsidRDefault="007416CF" w:rsidP="007416CF">
            <w:pPr>
              <w:pStyle w:val="Default"/>
              <w:spacing w:before="120" w:after="120"/>
              <w:jc w:val="both"/>
              <w:rPr>
                <w:rFonts w:ascii="Arial Narrow" w:hAnsi="Arial Narrow"/>
                <w:b/>
                <w:sz w:val="22"/>
                <w:szCs w:val="22"/>
              </w:rPr>
            </w:pPr>
            <w:r w:rsidRPr="00C84804">
              <w:rPr>
                <w:rFonts w:ascii="Arial Narrow" w:hAnsi="Arial Narrow"/>
                <w:sz w:val="22"/>
                <w:szCs w:val="22"/>
              </w:rPr>
              <w:t>Kategória podmienok poskytnutia príspevku:</w:t>
            </w:r>
            <w:r w:rsidRPr="00C84804">
              <w:rPr>
                <w:rFonts w:ascii="Arial Narrow" w:hAnsi="Arial Narrow"/>
                <w:b/>
                <w:caps/>
                <w:sz w:val="22"/>
                <w:szCs w:val="22"/>
              </w:rPr>
              <w:t xml:space="preserve"> Kritériá pre výber projektov</w:t>
            </w:r>
          </w:p>
        </w:tc>
      </w:tr>
      <w:tr w:rsidR="007416CF" w:rsidRPr="00C84804" w14:paraId="6F4A8049" w14:textId="77777777" w:rsidTr="00410663">
        <w:trPr>
          <w:trHeight w:val="20"/>
        </w:trPr>
        <w:tc>
          <w:tcPr>
            <w:tcW w:w="674" w:type="dxa"/>
            <w:shd w:val="clear" w:color="auto" w:fill="D9D9D9" w:themeFill="background1" w:themeFillShade="D9"/>
            <w:vAlign w:val="center"/>
          </w:tcPr>
          <w:p w14:paraId="5FC44196" w14:textId="1B15907A"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P. č.</w:t>
            </w:r>
          </w:p>
        </w:tc>
        <w:tc>
          <w:tcPr>
            <w:tcW w:w="2511" w:type="dxa"/>
            <w:gridSpan w:val="2"/>
            <w:shd w:val="clear" w:color="auto" w:fill="D9D9D9" w:themeFill="background1" w:themeFillShade="D9"/>
            <w:vAlign w:val="center"/>
          </w:tcPr>
          <w:p w14:paraId="0714F65B" w14:textId="77777777"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Popis podmienky poskytnutia príspevku </w:t>
            </w:r>
          </w:p>
        </w:tc>
      </w:tr>
      <w:tr w:rsidR="007416CF" w:rsidRPr="00C84804" w14:paraId="22D15DCA" w14:textId="77777777" w:rsidTr="00410663">
        <w:trPr>
          <w:trHeight w:val="20"/>
        </w:trPr>
        <w:tc>
          <w:tcPr>
            <w:tcW w:w="674" w:type="dxa"/>
            <w:shd w:val="clear" w:color="auto" w:fill="D9D9D9" w:themeFill="background1" w:themeFillShade="D9"/>
          </w:tcPr>
          <w:p w14:paraId="182857D9" w14:textId="1A9BF9ED"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5EBEE5E3" w14:textId="6CCFB32A" w:rsidR="007416CF" w:rsidRPr="00C84804" w:rsidRDefault="007416CF" w:rsidP="007416CF">
            <w:pPr>
              <w:pStyle w:val="Default"/>
              <w:spacing w:before="120"/>
              <w:rPr>
                <w:rFonts w:ascii="Arial Narrow" w:hAnsi="Arial Narrow"/>
                <w:sz w:val="22"/>
                <w:szCs w:val="22"/>
              </w:rPr>
            </w:pPr>
            <w:r w:rsidRPr="00C84804">
              <w:rPr>
                <w:rFonts w:ascii="Arial Narrow" w:hAnsi="Arial Narrow"/>
                <w:b/>
                <w:bCs/>
                <w:sz w:val="22"/>
                <w:szCs w:val="22"/>
              </w:rPr>
              <w:t xml:space="preserve">Podmienka splnenia hodnotiacich kritérií </w:t>
            </w:r>
          </w:p>
        </w:tc>
        <w:tc>
          <w:tcPr>
            <w:tcW w:w="6339" w:type="dxa"/>
            <w:gridSpan w:val="2"/>
            <w:shd w:val="clear" w:color="auto" w:fill="auto"/>
          </w:tcPr>
          <w:p w14:paraId="5C862F4C" w14:textId="11B13382" w:rsidR="007416CF" w:rsidRPr="00C84804" w:rsidRDefault="007416CF" w:rsidP="007416CF">
            <w:pPr>
              <w:spacing w:before="120" w:after="0" w:line="240" w:lineRule="auto"/>
              <w:jc w:val="both"/>
              <w:rPr>
                <w:rFonts w:ascii="Arial Narrow" w:hAnsi="Arial Narrow"/>
                <w:color w:val="FF0000"/>
              </w:rPr>
            </w:pPr>
            <w:r w:rsidRPr="00C84804">
              <w:rPr>
                <w:rFonts w:ascii="Arial Narrow" w:hAnsi="Arial Narrow"/>
              </w:rPr>
              <w:t>ŽoNFP musí splniť hodnotiace kritériá, inak RO OPII rozhodne o zamietnutí ŽoNFP. Prostredníctvom hodnotiacich kritérií odborní hodnotitelia posudzujú kvalitatívnu úroveň predloženej ŽoNFP. Hodnotiace kritériá pre prioritné osi 1 – 6 OPII, ich kategorizácia do hodnotiacich oblastí, ako aj spôsob ich aplikácie sú uvedené v dokumente Hodnotiace kritériá OPII prioritná os 1 - 6, ktorý je prílohou vyzvania.</w:t>
            </w:r>
          </w:p>
        </w:tc>
      </w:tr>
      <w:tr w:rsidR="007416CF" w:rsidRPr="00C84804" w14:paraId="0ED6561A" w14:textId="77777777" w:rsidTr="00410663">
        <w:trPr>
          <w:trHeight w:val="20"/>
        </w:trPr>
        <w:tc>
          <w:tcPr>
            <w:tcW w:w="9524" w:type="dxa"/>
            <w:gridSpan w:val="5"/>
            <w:shd w:val="clear" w:color="auto" w:fill="D9D9D9" w:themeFill="background1" w:themeFillShade="D9"/>
          </w:tcPr>
          <w:p w14:paraId="4B1C1173" w14:textId="0F015A02" w:rsidR="007416CF" w:rsidRPr="00C84804" w:rsidRDefault="007416CF" w:rsidP="007416CF">
            <w:pPr>
              <w:pStyle w:val="Default"/>
              <w:spacing w:before="120" w:after="120"/>
              <w:jc w:val="both"/>
              <w:rPr>
                <w:rFonts w:ascii="Arial Narrow" w:hAnsi="Arial Narrow"/>
                <w:b/>
                <w:sz w:val="22"/>
                <w:szCs w:val="22"/>
              </w:rPr>
            </w:pPr>
            <w:r w:rsidRPr="00C84804">
              <w:rPr>
                <w:rFonts w:ascii="Arial Narrow" w:hAnsi="Arial Narrow"/>
                <w:sz w:val="22"/>
                <w:szCs w:val="22"/>
              </w:rPr>
              <w:t>Kategória podmienok poskytnutia príspevku:</w:t>
            </w:r>
            <w:r w:rsidRPr="00C84804">
              <w:rPr>
                <w:rFonts w:ascii="Arial Narrow" w:hAnsi="Arial Narrow"/>
                <w:b/>
                <w:caps/>
                <w:sz w:val="22"/>
                <w:szCs w:val="22"/>
              </w:rPr>
              <w:t xml:space="preserve"> Spôsob financovania</w:t>
            </w:r>
          </w:p>
        </w:tc>
      </w:tr>
      <w:tr w:rsidR="007416CF" w:rsidRPr="00C84804" w14:paraId="2028FFA2" w14:textId="77777777" w:rsidTr="00410663">
        <w:trPr>
          <w:trHeight w:val="20"/>
        </w:trPr>
        <w:tc>
          <w:tcPr>
            <w:tcW w:w="674" w:type="dxa"/>
            <w:shd w:val="clear" w:color="auto" w:fill="D9D9D9" w:themeFill="background1" w:themeFillShade="D9"/>
            <w:vAlign w:val="center"/>
          </w:tcPr>
          <w:p w14:paraId="4FB1D772" w14:textId="25544727"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P. č.</w:t>
            </w:r>
          </w:p>
        </w:tc>
        <w:tc>
          <w:tcPr>
            <w:tcW w:w="2511" w:type="dxa"/>
            <w:gridSpan w:val="2"/>
            <w:shd w:val="clear" w:color="auto" w:fill="D9D9D9" w:themeFill="background1" w:themeFillShade="D9"/>
            <w:vAlign w:val="center"/>
          </w:tcPr>
          <w:p w14:paraId="74A30C7F" w14:textId="77777777"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Popis podmienky poskytnutia príspevku </w:t>
            </w:r>
          </w:p>
        </w:tc>
      </w:tr>
      <w:tr w:rsidR="007416CF" w:rsidRPr="00C84804" w14:paraId="67FD0850" w14:textId="77777777" w:rsidTr="00410663">
        <w:trPr>
          <w:trHeight w:val="20"/>
        </w:trPr>
        <w:tc>
          <w:tcPr>
            <w:tcW w:w="674" w:type="dxa"/>
            <w:shd w:val="clear" w:color="auto" w:fill="D9D9D9" w:themeFill="background1" w:themeFillShade="D9"/>
          </w:tcPr>
          <w:p w14:paraId="5FE39CF3" w14:textId="6D076926"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3A0911D6" w14:textId="77777777" w:rsidR="007416CF" w:rsidRPr="00C84804" w:rsidRDefault="007416CF" w:rsidP="007416CF">
            <w:pPr>
              <w:pStyle w:val="Default"/>
              <w:spacing w:before="120"/>
              <w:rPr>
                <w:rFonts w:ascii="Arial Narrow" w:hAnsi="Arial Narrow"/>
                <w:sz w:val="22"/>
                <w:szCs w:val="22"/>
              </w:rPr>
            </w:pPr>
            <w:r w:rsidRPr="00C84804">
              <w:rPr>
                <w:rFonts w:ascii="Arial Narrow" w:hAnsi="Arial Narrow"/>
                <w:b/>
                <w:bCs/>
                <w:sz w:val="22"/>
                <w:szCs w:val="22"/>
              </w:rPr>
              <w:t>Podmienka relevantného spôsobu financovania</w:t>
            </w:r>
          </w:p>
        </w:tc>
        <w:tc>
          <w:tcPr>
            <w:tcW w:w="6339" w:type="dxa"/>
            <w:gridSpan w:val="2"/>
            <w:shd w:val="clear" w:color="auto" w:fill="auto"/>
          </w:tcPr>
          <w:p w14:paraId="08FE0661" w14:textId="77777777" w:rsidR="007416CF" w:rsidRPr="00C84804" w:rsidRDefault="007416CF" w:rsidP="007416CF">
            <w:pPr>
              <w:spacing w:before="120" w:after="0" w:line="240" w:lineRule="auto"/>
              <w:jc w:val="both"/>
              <w:rPr>
                <w:rFonts w:ascii="Arial Narrow" w:hAnsi="Arial Narrow"/>
              </w:rPr>
            </w:pPr>
            <w:r w:rsidRPr="00C84804">
              <w:rPr>
                <w:rFonts w:ascii="Arial Narrow" w:hAnsi="Arial Narrow"/>
              </w:rPr>
              <w:t xml:space="preserve">Vyplácanie prijímateľa v závislosti od jeho právnej formy sa realizuje podľa Systému finančného riadenia štrukturálnych fondov, Kohézneho fondu a Európskeho námorného a rybárskeho fondu na programové obdobie 2014 – 2020 (ďalej len „Systém finančného riadenia“): </w:t>
            </w:r>
          </w:p>
          <w:p w14:paraId="14475D3B" w14:textId="77777777" w:rsidR="007416CF" w:rsidRPr="00C84804" w:rsidRDefault="007416CF" w:rsidP="007416CF">
            <w:pPr>
              <w:pStyle w:val="Odsekzoznamu"/>
              <w:numPr>
                <w:ilvl w:val="0"/>
                <w:numId w:val="10"/>
              </w:numPr>
              <w:ind w:left="318" w:hanging="284"/>
              <w:jc w:val="both"/>
              <w:rPr>
                <w:rFonts w:ascii="Arial Narrow" w:hAnsi="Arial Narrow"/>
                <w:sz w:val="22"/>
                <w:szCs w:val="22"/>
              </w:rPr>
            </w:pPr>
            <w:r w:rsidRPr="00C84804">
              <w:rPr>
                <w:rFonts w:ascii="Arial Narrow" w:hAnsi="Arial Narrow"/>
                <w:sz w:val="22"/>
                <w:szCs w:val="22"/>
              </w:rPr>
              <w:t xml:space="preserve">systémom predfinancovania, </w:t>
            </w:r>
          </w:p>
          <w:p w14:paraId="23B6FD3D" w14:textId="77777777" w:rsidR="007416CF" w:rsidRPr="00C84804" w:rsidRDefault="007416CF" w:rsidP="007416CF">
            <w:pPr>
              <w:pStyle w:val="Odsekzoznamu"/>
              <w:numPr>
                <w:ilvl w:val="0"/>
                <w:numId w:val="10"/>
              </w:numPr>
              <w:spacing w:before="120"/>
              <w:ind w:left="318" w:hanging="284"/>
              <w:jc w:val="both"/>
              <w:rPr>
                <w:rFonts w:ascii="Arial Narrow" w:hAnsi="Arial Narrow"/>
                <w:color w:val="000000" w:themeColor="text1"/>
                <w:sz w:val="22"/>
                <w:szCs w:val="22"/>
              </w:rPr>
            </w:pPr>
            <w:r w:rsidRPr="00C84804">
              <w:rPr>
                <w:rFonts w:ascii="Arial Narrow" w:hAnsi="Arial Narrow"/>
                <w:sz w:val="22"/>
                <w:szCs w:val="22"/>
              </w:rPr>
              <w:t xml:space="preserve">systémom refundácie, </w:t>
            </w:r>
          </w:p>
          <w:p w14:paraId="3E1DE4AD" w14:textId="77777777" w:rsidR="007416CF" w:rsidRPr="00C84804" w:rsidRDefault="007416CF" w:rsidP="007416CF">
            <w:pPr>
              <w:pStyle w:val="Odsekzoznamu"/>
              <w:numPr>
                <w:ilvl w:val="0"/>
                <w:numId w:val="10"/>
              </w:numPr>
              <w:spacing w:before="120"/>
              <w:ind w:left="318" w:hanging="284"/>
              <w:jc w:val="both"/>
              <w:rPr>
                <w:rFonts w:ascii="Arial Narrow" w:hAnsi="Arial Narrow"/>
                <w:color w:val="000000" w:themeColor="text1"/>
                <w:sz w:val="22"/>
                <w:szCs w:val="22"/>
              </w:rPr>
            </w:pPr>
            <w:r w:rsidRPr="00C84804">
              <w:rPr>
                <w:rFonts w:ascii="Arial Narrow" w:hAnsi="Arial Narrow"/>
                <w:sz w:val="22"/>
                <w:szCs w:val="22"/>
              </w:rPr>
              <w:t>alebo kombináciou uvedených systémov.</w:t>
            </w:r>
          </w:p>
          <w:p w14:paraId="1BDAA0AF" w14:textId="77777777" w:rsidR="007416CF" w:rsidRPr="00C84804" w:rsidRDefault="007416CF" w:rsidP="007416CF">
            <w:pPr>
              <w:spacing w:before="120" w:after="0" w:line="240" w:lineRule="auto"/>
              <w:jc w:val="both"/>
              <w:rPr>
                <w:rFonts w:ascii="Arial Narrow" w:hAnsi="Arial Narrow"/>
              </w:rPr>
            </w:pPr>
            <w:r w:rsidRPr="00C84804">
              <w:rPr>
                <w:rFonts w:ascii="Arial Narrow" w:hAnsi="Arial Narrow"/>
              </w:rPr>
              <w:t>Podmienka poskytnutia príspevku, ktorou je stanovenie spôsobu financovania je stanovená ako povinná podmienka poskytnutia príspevku vo vyzvaní a nie je osobitne overovaná v rámci konania o ŽoNFP a samostatne dokladovaná zo strany žiadateľa. Systém financovania bude zadefinovaný v zmluve o poskytnutí NFP.</w:t>
            </w:r>
          </w:p>
          <w:p w14:paraId="2D531944" w14:textId="47F0E325" w:rsidR="007416CF" w:rsidRPr="00C84804" w:rsidRDefault="007416CF" w:rsidP="007416CF">
            <w:pPr>
              <w:spacing w:before="120" w:after="0" w:line="240" w:lineRule="auto"/>
              <w:jc w:val="both"/>
              <w:rPr>
                <w:rFonts w:ascii="Arial Narrow" w:hAnsi="Arial Narrow"/>
                <w:color w:val="FF0000"/>
              </w:rPr>
            </w:pPr>
            <w:r w:rsidRPr="00C84804">
              <w:rPr>
                <w:rFonts w:ascii="Arial Narrow" w:hAnsi="Arial Narrow"/>
              </w:rPr>
              <w:t xml:space="preserve">Forma poskytovaného príspevku: </w:t>
            </w:r>
            <w:r w:rsidRPr="00C84804">
              <w:rPr>
                <w:rFonts w:ascii="Arial Narrow" w:hAnsi="Arial Narrow"/>
                <w:b/>
              </w:rPr>
              <w:t>nenávratný finančný príspevok</w:t>
            </w:r>
            <w:r w:rsidRPr="00C84804">
              <w:rPr>
                <w:rFonts w:ascii="Arial Narrow" w:hAnsi="Arial Narrow"/>
              </w:rPr>
              <w:t>.</w:t>
            </w:r>
          </w:p>
        </w:tc>
      </w:tr>
      <w:tr w:rsidR="007416CF" w:rsidRPr="00C84804" w14:paraId="7B13E06B" w14:textId="77777777" w:rsidTr="00410663">
        <w:trPr>
          <w:trHeight w:val="20"/>
        </w:trPr>
        <w:tc>
          <w:tcPr>
            <w:tcW w:w="9524" w:type="dxa"/>
            <w:gridSpan w:val="5"/>
            <w:shd w:val="clear" w:color="auto" w:fill="D9D9D9" w:themeFill="background1" w:themeFillShade="D9"/>
          </w:tcPr>
          <w:p w14:paraId="28951A04" w14:textId="3BE5A0FB" w:rsidR="007416CF" w:rsidRPr="00C84804" w:rsidRDefault="007416CF" w:rsidP="007416CF">
            <w:pPr>
              <w:pStyle w:val="Default"/>
              <w:spacing w:before="120" w:after="120"/>
              <w:jc w:val="both"/>
              <w:rPr>
                <w:rFonts w:ascii="Arial Narrow" w:hAnsi="Arial Narrow"/>
                <w:b/>
                <w:sz w:val="22"/>
                <w:szCs w:val="22"/>
              </w:rPr>
            </w:pPr>
            <w:r w:rsidRPr="00C84804">
              <w:rPr>
                <w:rFonts w:ascii="Arial Narrow" w:hAnsi="Arial Narrow"/>
                <w:sz w:val="22"/>
                <w:szCs w:val="22"/>
              </w:rPr>
              <w:t>Kategória podmienok poskytnutia príspevku:</w:t>
            </w:r>
            <w:r w:rsidRPr="00C84804">
              <w:rPr>
                <w:rFonts w:ascii="Arial Narrow" w:hAnsi="Arial Narrow"/>
                <w:b/>
                <w:caps/>
                <w:sz w:val="22"/>
                <w:szCs w:val="22"/>
              </w:rPr>
              <w:t xml:space="preserve"> Podmienky poskytnutia pomoci vyplývajúce z osobitných predpisoch</w:t>
            </w:r>
          </w:p>
        </w:tc>
      </w:tr>
      <w:tr w:rsidR="007416CF" w:rsidRPr="00C84804" w14:paraId="332368D6" w14:textId="77777777" w:rsidTr="00410663">
        <w:trPr>
          <w:trHeight w:val="20"/>
        </w:trPr>
        <w:tc>
          <w:tcPr>
            <w:tcW w:w="674" w:type="dxa"/>
            <w:shd w:val="clear" w:color="auto" w:fill="D9D9D9" w:themeFill="background1" w:themeFillShade="D9"/>
            <w:vAlign w:val="center"/>
          </w:tcPr>
          <w:p w14:paraId="44956853" w14:textId="2D3A6ACD"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P. č.</w:t>
            </w:r>
          </w:p>
        </w:tc>
        <w:tc>
          <w:tcPr>
            <w:tcW w:w="2517" w:type="dxa"/>
            <w:gridSpan w:val="3"/>
            <w:shd w:val="clear" w:color="auto" w:fill="D9D9D9" w:themeFill="background1" w:themeFillShade="D9"/>
            <w:vAlign w:val="center"/>
          </w:tcPr>
          <w:p w14:paraId="32D010F2" w14:textId="77777777"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Popis podmienky poskytnutia príspevku </w:t>
            </w:r>
          </w:p>
        </w:tc>
      </w:tr>
      <w:tr w:rsidR="007416CF" w:rsidRPr="00C84804" w14:paraId="6F4CB74E" w14:textId="77777777" w:rsidTr="00410663">
        <w:trPr>
          <w:trHeight w:val="20"/>
        </w:trPr>
        <w:tc>
          <w:tcPr>
            <w:tcW w:w="674" w:type="dxa"/>
            <w:shd w:val="clear" w:color="auto" w:fill="D9D9D9" w:themeFill="background1" w:themeFillShade="D9"/>
          </w:tcPr>
          <w:p w14:paraId="7079A2CB" w14:textId="5059B8BC"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7" w:type="dxa"/>
            <w:gridSpan w:val="3"/>
            <w:shd w:val="clear" w:color="auto" w:fill="D9D9D9" w:themeFill="background1" w:themeFillShade="D9"/>
          </w:tcPr>
          <w:p w14:paraId="056749C6" w14:textId="77777777" w:rsidR="007416CF" w:rsidRPr="00C84804" w:rsidRDefault="007416CF" w:rsidP="007416CF">
            <w:pPr>
              <w:pStyle w:val="Default"/>
              <w:spacing w:before="120"/>
              <w:rPr>
                <w:rFonts w:ascii="Arial Narrow" w:hAnsi="Arial Narrow"/>
                <w:sz w:val="22"/>
                <w:szCs w:val="22"/>
              </w:rPr>
            </w:pPr>
            <w:r w:rsidRPr="00C84804">
              <w:rPr>
                <w:rFonts w:ascii="Arial Narrow" w:hAnsi="Arial Narrow"/>
                <w:b/>
                <w:bCs/>
                <w:sz w:val="22"/>
                <w:szCs w:val="22"/>
              </w:rPr>
              <w:t xml:space="preserve">Podmienky týkajúce sa štátnej pomoci a vyplývajúce zo schém štátnej pomoci/pomoci de minimis </w:t>
            </w:r>
          </w:p>
          <w:p w14:paraId="6685E680" w14:textId="77777777" w:rsidR="007416CF" w:rsidRPr="00C84804" w:rsidRDefault="007416CF" w:rsidP="007416CF">
            <w:pPr>
              <w:pStyle w:val="Default"/>
              <w:spacing w:before="120"/>
              <w:rPr>
                <w:rFonts w:ascii="Arial Narrow" w:hAnsi="Arial Narrow"/>
                <w:sz w:val="22"/>
                <w:szCs w:val="22"/>
              </w:rPr>
            </w:pPr>
          </w:p>
        </w:tc>
        <w:tc>
          <w:tcPr>
            <w:tcW w:w="6333" w:type="dxa"/>
            <w:shd w:val="clear" w:color="auto" w:fill="auto"/>
          </w:tcPr>
          <w:p w14:paraId="2FE13F78" w14:textId="5CD3C3F2" w:rsidR="007416CF" w:rsidRPr="00C84804" w:rsidRDefault="007416CF" w:rsidP="007416CF">
            <w:pPr>
              <w:spacing w:before="120" w:after="0" w:line="240" w:lineRule="auto"/>
              <w:jc w:val="both"/>
              <w:rPr>
                <w:rFonts w:ascii="Arial Narrow" w:hAnsi="Arial Narrow"/>
              </w:rPr>
            </w:pPr>
            <w:r w:rsidRPr="00C84804">
              <w:rPr>
                <w:rFonts w:ascii="Arial Narrow" w:hAnsi="Arial Narrow"/>
              </w:rPr>
              <w:t>Oprávnené aktivity tak, ako sú stanovené týmto vyzvaním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7416CF" w:rsidRPr="00C84804" w14:paraId="21301F4A" w14:textId="77777777" w:rsidTr="00410663">
        <w:trPr>
          <w:trHeight w:val="20"/>
        </w:trPr>
        <w:tc>
          <w:tcPr>
            <w:tcW w:w="674" w:type="dxa"/>
            <w:shd w:val="clear" w:color="auto" w:fill="D9D9D9" w:themeFill="background1" w:themeFillShade="D9"/>
          </w:tcPr>
          <w:p w14:paraId="7991E014" w14:textId="1D10EDB9"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7" w:type="dxa"/>
            <w:gridSpan w:val="3"/>
            <w:shd w:val="clear" w:color="auto" w:fill="D9D9D9" w:themeFill="background1" w:themeFillShade="D9"/>
          </w:tcPr>
          <w:p w14:paraId="6C4E5BDE" w14:textId="055FAC1A" w:rsidR="007416CF" w:rsidRPr="00C84804" w:rsidRDefault="007416CF" w:rsidP="007416CF">
            <w:pPr>
              <w:pStyle w:val="Default"/>
              <w:spacing w:before="120"/>
              <w:rPr>
                <w:rFonts w:ascii="Arial Narrow" w:hAnsi="Arial Narrow" w:cstheme="minorHAnsi"/>
                <w:sz w:val="22"/>
                <w:szCs w:val="22"/>
              </w:rPr>
            </w:pPr>
            <w:r w:rsidRPr="00C84804">
              <w:rPr>
                <w:rFonts w:ascii="Arial Narrow" w:hAnsi="Arial Narrow"/>
                <w:b/>
                <w:bCs/>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52B3E0AD" w:rsidR="007416CF" w:rsidRPr="00C84804" w:rsidRDefault="007416CF" w:rsidP="007416CF">
            <w:pPr>
              <w:pStyle w:val="Default"/>
              <w:spacing w:before="120"/>
              <w:jc w:val="both"/>
              <w:rPr>
                <w:rFonts w:ascii="Arial Narrow" w:hAnsi="Arial Narrow" w:cstheme="minorHAnsi"/>
                <w:sz w:val="22"/>
                <w:szCs w:val="22"/>
              </w:rPr>
            </w:pPr>
            <w:r w:rsidRPr="00C84804">
              <w:rPr>
                <w:rFonts w:ascii="Arial Narrow" w:hAnsi="Arial Narrow"/>
                <w:sz w:val="22"/>
                <w:szCs w:val="22"/>
              </w:rPr>
              <w:t>Žiadateľ nesmie porušiť zákaz nelegálnej práce a nelegálneho zamestnávania podľa osobitného predpisu</w:t>
            </w:r>
            <w:r w:rsidRPr="00C84804">
              <w:rPr>
                <w:rStyle w:val="Odkaznapoznmkupodiarou"/>
                <w:rFonts w:ascii="Arial Narrow" w:hAnsi="Arial Narrow"/>
                <w:sz w:val="22"/>
                <w:szCs w:val="22"/>
              </w:rPr>
              <w:footnoteReference w:id="1"/>
            </w:r>
            <w:r w:rsidRPr="00C84804">
              <w:rPr>
                <w:rFonts w:ascii="Arial Narrow" w:hAnsi="Arial Narrow"/>
                <w:sz w:val="22"/>
                <w:szCs w:val="22"/>
              </w:rPr>
              <w:t xml:space="preserve"> za obdobie 5 rokov predchádzajúcich podaniu ŽoNFP.</w:t>
            </w:r>
          </w:p>
          <w:p w14:paraId="1527568D" w14:textId="1EF87AA4" w:rsidR="007416CF" w:rsidRPr="00C84804" w:rsidRDefault="007416CF" w:rsidP="007416CF">
            <w:pPr>
              <w:pStyle w:val="Default"/>
              <w:ind w:left="318"/>
              <w:jc w:val="both"/>
              <w:rPr>
                <w:rFonts w:ascii="Arial Narrow" w:hAnsi="Arial Narrow" w:cstheme="minorHAnsi"/>
                <w:sz w:val="22"/>
                <w:szCs w:val="22"/>
              </w:rPr>
            </w:pPr>
          </w:p>
        </w:tc>
      </w:tr>
      <w:tr w:rsidR="007416CF" w:rsidRPr="00C84804" w14:paraId="24286E9B" w14:textId="77777777" w:rsidTr="00410663">
        <w:trPr>
          <w:trHeight w:val="20"/>
        </w:trPr>
        <w:tc>
          <w:tcPr>
            <w:tcW w:w="9524" w:type="dxa"/>
            <w:gridSpan w:val="5"/>
            <w:shd w:val="clear" w:color="auto" w:fill="D9D9D9" w:themeFill="background1" w:themeFillShade="D9"/>
          </w:tcPr>
          <w:p w14:paraId="49999651" w14:textId="098B8799" w:rsidR="007416CF" w:rsidRPr="00C84804" w:rsidRDefault="007416CF" w:rsidP="007416CF">
            <w:pPr>
              <w:pStyle w:val="Default"/>
              <w:spacing w:before="120" w:after="120"/>
              <w:jc w:val="both"/>
              <w:rPr>
                <w:rFonts w:ascii="Arial Narrow" w:hAnsi="Arial Narrow"/>
                <w:b/>
                <w:sz w:val="22"/>
                <w:szCs w:val="22"/>
              </w:rPr>
            </w:pPr>
            <w:r w:rsidRPr="00C84804">
              <w:rPr>
                <w:rFonts w:ascii="Arial Narrow" w:hAnsi="Arial Narrow"/>
                <w:sz w:val="22"/>
                <w:szCs w:val="22"/>
              </w:rPr>
              <w:t>Kategória podmienok poskytnutia príspevku:</w:t>
            </w:r>
            <w:r w:rsidRPr="00C84804">
              <w:rPr>
                <w:rFonts w:ascii="Arial Narrow" w:hAnsi="Arial Narrow"/>
                <w:b/>
                <w:caps/>
                <w:sz w:val="22"/>
                <w:szCs w:val="22"/>
              </w:rPr>
              <w:t xml:space="preserve"> Ďalšie podmienky poskytnutia príspevku</w:t>
            </w:r>
          </w:p>
        </w:tc>
      </w:tr>
      <w:tr w:rsidR="007416CF" w:rsidRPr="00C84804" w14:paraId="6DCF4E1A" w14:textId="77777777" w:rsidTr="00410663">
        <w:trPr>
          <w:trHeight w:val="20"/>
        </w:trPr>
        <w:tc>
          <w:tcPr>
            <w:tcW w:w="674" w:type="dxa"/>
            <w:shd w:val="clear" w:color="auto" w:fill="D9D9D9" w:themeFill="background1" w:themeFillShade="D9"/>
            <w:vAlign w:val="center"/>
          </w:tcPr>
          <w:p w14:paraId="3E27FE3C" w14:textId="352006D3"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P. č.</w:t>
            </w:r>
          </w:p>
        </w:tc>
        <w:tc>
          <w:tcPr>
            <w:tcW w:w="2511" w:type="dxa"/>
            <w:gridSpan w:val="2"/>
            <w:shd w:val="clear" w:color="auto" w:fill="D9D9D9" w:themeFill="background1" w:themeFillShade="D9"/>
            <w:vAlign w:val="center"/>
          </w:tcPr>
          <w:p w14:paraId="1F511A0B" w14:textId="77777777"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7416CF" w:rsidRPr="00C84804" w:rsidRDefault="007416CF" w:rsidP="007416CF">
            <w:pPr>
              <w:pStyle w:val="Default"/>
              <w:rPr>
                <w:rFonts w:ascii="Arial Narrow" w:hAnsi="Arial Narrow"/>
                <w:b/>
                <w:sz w:val="22"/>
                <w:szCs w:val="22"/>
              </w:rPr>
            </w:pPr>
            <w:r w:rsidRPr="00C84804">
              <w:rPr>
                <w:rFonts w:ascii="Arial Narrow" w:hAnsi="Arial Narrow"/>
                <w:b/>
                <w:sz w:val="22"/>
                <w:szCs w:val="22"/>
              </w:rPr>
              <w:t xml:space="preserve">Popis podmienky poskytnutia príspevku </w:t>
            </w:r>
          </w:p>
        </w:tc>
      </w:tr>
      <w:tr w:rsidR="007416CF" w:rsidRPr="00C84804" w14:paraId="0A4FD9A5" w14:textId="77777777" w:rsidTr="00410663">
        <w:trPr>
          <w:trHeight w:val="1508"/>
        </w:trPr>
        <w:tc>
          <w:tcPr>
            <w:tcW w:w="674" w:type="dxa"/>
            <w:shd w:val="clear" w:color="auto" w:fill="D9D9D9" w:themeFill="background1" w:themeFillShade="D9"/>
          </w:tcPr>
          <w:p w14:paraId="44F41E0D" w14:textId="2508BB06"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431B40F" w14:textId="77777777" w:rsidR="007416CF" w:rsidRPr="00C84804" w:rsidRDefault="007416CF" w:rsidP="007416CF">
            <w:pPr>
              <w:pStyle w:val="Default"/>
              <w:spacing w:before="120"/>
              <w:rPr>
                <w:rFonts w:ascii="Arial Narrow" w:hAnsi="Arial Narrow"/>
                <w:color w:val="auto"/>
                <w:sz w:val="22"/>
                <w:szCs w:val="22"/>
              </w:rPr>
            </w:pPr>
            <w:r w:rsidRPr="00C84804">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7416CF" w:rsidRPr="00C84804" w:rsidRDefault="007416CF" w:rsidP="007416CF">
            <w:pPr>
              <w:pStyle w:val="Default"/>
              <w:spacing w:before="120"/>
              <w:rPr>
                <w:rFonts w:ascii="Arial Narrow" w:hAnsi="Arial Narrow"/>
                <w:color w:val="auto"/>
                <w:sz w:val="22"/>
                <w:szCs w:val="22"/>
              </w:rPr>
            </w:pPr>
          </w:p>
        </w:tc>
        <w:tc>
          <w:tcPr>
            <w:tcW w:w="6339" w:type="dxa"/>
            <w:gridSpan w:val="2"/>
            <w:shd w:val="clear" w:color="auto" w:fill="auto"/>
          </w:tcPr>
          <w:p w14:paraId="589E55C0" w14:textId="527326D7" w:rsidR="007416CF" w:rsidRPr="00C84804" w:rsidRDefault="007416CF" w:rsidP="007416CF">
            <w:pPr>
              <w:pStyle w:val="Default"/>
              <w:spacing w:before="120"/>
              <w:jc w:val="both"/>
              <w:rPr>
                <w:rFonts w:ascii="Arial Narrow" w:hAnsi="Arial Narrow"/>
                <w:color w:val="auto"/>
                <w:sz w:val="22"/>
                <w:szCs w:val="22"/>
              </w:rPr>
            </w:pPr>
            <w:r w:rsidRPr="00C84804">
              <w:rPr>
                <w:rFonts w:ascii="Arial Narrow" w:hAnsi="Arial Narrow"/>
                <w:color w:val="auto"/>
                <w:sz w:val="22"/>
                <w:szCs w:val="22"/>
              </w:rPr>
              <w:t>Nehnuteľnosti (pozemky a stavby) a hnuteľné veci, na ktorých dochádza k realizácii projektu</w:t>
            </w:r>
            <w:r w:rsidRPr="00C84804">
              <w:rPr>
                <w:rFonts w:ascii="Arial Narrow" w:hAnsi="Arial Narrow"/>
                <w:sz w:val="22"/>
                <w:szCs w:val="22"/>
              </w:rPr>
              <w:t xml:space="preserve"> </w:t>
            </w:r>
            <w:r w:rsidRPr="00C84804">
              <w:rPr>
                <w:rFonts w:ascii="Arial Narrow" w:hAnsi="Arial Narrow"/>
                <w:color w:val="auto"/>
                <w:sz w:val="22"/>
                <w:szCs w:val="22"/>
              </w:rPr>
              <w:t xml:space="preserve">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7416CF" w:rsidRPr="00C84804" w:rsidRDefault="007416CF" w:rsidP="007416CF">
            <w:pPr>
              <w:spacing w:before="120" w:after="0" w:line="240" w:lineRule="auto"/>
              <w:jc w:val="both"/>
              <w:rPr>
                <w:rFonts w:ascii="Arial Narrow" w:hAnsi="Arial Narrow"/>
              </w:rPr>
            </w:pPr>
            <w:r w:rsidRPr="00C84804">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7416CF" w:rsidRPr="00C84804" w14:paraId="521466C1" w14:textId="77777777" w:rsidTr="00410663">
        <w:trPr>
          <w:trHeight w:val="2070"/>
        </w:trPr>
        <w:tc>
          <w:tcPr>
            <w:tcW w:w="674" w:type="dxa"/>
            <w:shd w:val="clear" w:color="auto" w:fill="D9D9D9" w:themeFill="background1" w:themeFillShade="D9"/>
          </w:tcPr>
          <w:p w14:paraId="52C851BC" w14:textId="5AFBAC05"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9F46B6B" w14:textId="77777777" w:rsidR="007416CF" w:rsidRPr="00C84804" w:rsidRDefault="007416CF" w:rsidP="007416CF">
            <w:pPr>
              <w:pStyle w:val="Default"/>
              <w:spacing w:before="120"/>
              <w:rPr>
                <w:rFonts w:ascii="Arial Narrow" w:hAnsi="Arial Narrow"/>
                <w:b/>
                <w:bCs/>
                <w:color w:val="auto"/>
                <w:sz w:val="22"/>
                <w:szCs w:val="22"/>
              </w:rPr>
            </w:pPr>
            <w:r w:rsidRPr="00C84804">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7416CF" w:rsidRPr="00C84804" w:rsidRDefault="007416CF" w:rsidP="007416CF">
            <w:pPr>
              <w:pStyle w:val="Default"/>
              <w:spacing w:before="120"/>
              <w:rPr>
                <w:rFonts w:ascii="Arial Narrow" w:hAnsi="Arial Narrow"/>
                <w:b/>
                <w:bCs/>
                <w:color w:val="FF0000"/>
                <w:sz w:val="22"/>
                <w:szCs w:val="22"/>
              </w:rPr>
            </w:pPr>
          </w:p>
          <w:p w14:paraId="378C2F9E" w14:textId="157D8839" w:rsidR="007416CF" w:rsidRPr="00C84804" w:rsidRDefault="007416CF" w:rsidP="007416CF">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7416CF" w:rsidRPr="00C84804" w:rsidRDefault="007416CF" w:rsidP="007416CF">
            <w:pPr>
              <w:pStyle w:val="Default"/>
              <w:spacing w:before="120"/>
              <w:jc w:val="both"/>
              <w:rPr>
                <w:rFonts w:ascii="Arial Narrow" w:hAnsi="Arial Narrow"/>
                <w:color w:val="auto"/>
                <w:sz w:val="22"/>
                <w:szCs w:val="22"/>
              </w:rPr>
            </w:pPr>
            <w:r w:rsidRPr="00C84804">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C84804">
              <w:rPr>
                <w:rStyle w:val="Odkaznapoznmkupodiarou"/>
                <w:rFonts w:ascii="Arial Narrow" w:hAnsi="Arial Narrow"/>
                <w:color w:val="auto"/>
                <w:sz w:val="22"/>
                <w:szCs w:val="22"/>
              </w:rPr>
              <w:footnoteReference w:id="2"/>
            </w:r>
            <w:r w:rsidRPr="00C84804">
              <w:rPr>
                <w:rFonts w:ascii="Arial Narrow" w:hAnsi="Arial Narrow"/>
                <w:color w:val="auto"/>
                <w:sz w:val="22"/>
                <w:szCs w:val="22"/>
              </w:rPr>
              <w:t xml:space="preserve">. </w:t>
            </w:r>
          </w:p>
          <w:p w14:paraId="0E62BC45" w14:textId="77777777" w:rsidR="007416CF" w:rsidRPr="00C84804" w:rsidRDefault="007416CF" w:rsidP="007416CF">
            <w:pPr>
              <w:pStyle w:val="Default"/>
              <w:spacing w:before="120"/>
              <w:jc w:val="both"/>
              <w:rPr>
                <w:rFonts w:ascii="Arial Narrow" w:hAnsi="Arial Narrow"/>
                <w:color w:val="auto"/>
                <w:sz w:val="22"/>
                <w:szCs w:val="22"/>
              </w:rPr>
            </w:pPr>
            <w:r w:rsidRPr="00C84804">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7416CF" w:rsidRPr="00C84804" w:rsidRDefault="007416CF" w:rsidP="007416CF">
            <w:pPr>
              <w:pStyle w:val="Default"/>
              <w:spacing w:before="120"/>
              <w:jc w:val="both"/>
              <w:rPr>
                <w:rFonts w:ascii="Arial Narrow" w:hAnsi="Arial Narrow" w:cstheme="minorHAnsi"/>
                <w:color w:val="auto"/>
                <w:sz w:val="22"/>
                <w:szCs w:val="22"/>
              </w:rPr>
            </w:pPr>
            <w:r w:rsidRPr="00C84804">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7416CF" w:rsidRPr="00C84804" w14:paraId="6DAC56D6" w14:textId="77777777" w:rsidTr="00410663">
        <w:trPr>
          <w:trHeight w:val="818"/>
        </w:trPr>
        <w:tc>
          <w:tcPr>
            <w:tcW w:w="674" w:type="dxa"/>
            <w:shd w:val="clear" w:color="auto" w:fill="D9D9D9" w:themeFill="background1" w:themeFillShade="D9"/>
          </w:tcPr>
          <w:p w14:paraId="554A6669" w14:textId="040329AA"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32B55D59" w14:textId="22488738" w:rsidR="007416CF" w:rsidRPr="00C84804" w:rsidRDefault="007416CF" w:rsidP="007416CF">
            <w:pPr>
              <w:pStyle w:val="Default"/>
              <w:spacing w:before="120"/>
              <w:rPr>
                <w:rFonts w:ascii="Arial Narrow" w:hAnsi="Arial Narrow"/>
                <w:b/>
                <w:bCs/>
                <w:color w:val="auto"/>
                <w:sz w:val="22"/>
                <w:szCs w:val="22"/>
              </w:rPr>
            </w:pPr>
            <w:r w:rsidRPr="00C8480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7416CF" w:rsidRPr="00C84804" w:rsidRDefault="007416CF" w:rsidP="007416CF">
            <w:pPr>
              <w:pStyle w:val="Default"/>
              <w:spacing w:before="60" w:after="60"/>
              <w:jc w:val="both"/>
              <w:rPr>
                <w:rFonts w:ascii="Arial Narrow" w:hAnsi="Arial Narrow"/>
                <w:color w:val="auto"/>
                <w:sz w:val="22"/>
                <w:szCs w:val="22"/>
                <w:highlight w:val="yellow"/>
              </w:rPr>
            </w:pPr>
            <w:r w:rsidRPr="00C84804">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7416CF" w:rsidRPr="00C84804" w:rsidRDefault="007416CF" w:rsidP="007416CF">
            <w:pPr>
              <w:pStyle w:val="Default"/>
              <w:ind w:left="34"/>
              <w:jc w:val="both"/>
              <w:rPr>
                <w:rFonts w:ascii="Arial Narrow" w:hAnsi="Arial Narrow"/>
                <w:color w:val="auto"/>
                <w:sz w:val="22"/>
                <w:szCs w:val="22"/>
                <w:highlight w:val="yellow"/>
              </w:rPr>
            </w:pPr>
          </w:p>
        </w:tc>
      </w:tr>
      <w:tr w:rsidR="007416CF" w:rsidRPr="00C84804" w14:paraId="1A6FF921" w14:textId="77777777" w:rsidTr="00410663">
        <w:trPr>
          <w:trHeight w:val="666"/>
        </w:trPr>
        <w:tc>
          <w:tcPr>
            <w:tcW w:w="674" w:type="dxa"/>
            <w:shd w:val="clear" w:color="auto" w:fill="D9D9D9" w:themeFill="background1" w:themeFillShade="D9"/>
          </w:tcPr>
          <w:p w14:paraId="2BDFB9DE" w14:textId="77777777"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40EA536A" w14:textId="60F8D743" w:rsidR="007416CF" w:rsidRPr="00C84804" w:rsidRDefault="007416CF" w:rsidP="007416CF">
            <w:pPr>
              <w:pStyle w:val="Default"/>
              <w:spacing w:before="120"/>
              <w:rPr>
                <w:rFonts w:ascii="Arial Narrow" w:hAnsi="Arial Narrow"/>
                <w:b/>
                <w:bCs/>
                <w:color w:val="auto"/>
                <w:sz w:val="22"/>
                <w:szCs w:val="22"/>
              </w:rPr>
            </w:pPr>
            <w:r w:rsidRPr="00C84804">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788ED435" w14:textId="67BA380A" w:rsidR="007416CF" w:rsidRPr="00C84804" w:rsidRDefault="007416CF" w:rsidP="007416CF">
            <w:pPr>
              <w:pStyle w:val="Default"/>
              <w:spacing w:before="60" w:after="60"/>
              <w:jc w:val="both"/>
              <w:rPr>
                <w:rFonts w:ascii="Arial Narrow" w:hAnsi="Arial Narrow"/>
                <w:color w:val="auto"/>
                <w:sz w:val="22"/>
                <w:szCs w:val="22"/>
              </w:rPr>
            </w:pPr>
            <w:r w:rsidRPr="00C8480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7416CF" w:rsidRPr="00C84804" w14:paraId="32D7F206" w14:textId="77777777" w:rsidTr="00410663">
        <w:trPr>
          <w:trHeight w:val="20"/>
        </w:trPr>
        <w:tc>
          <w:tcPr>
            <w:tcW w:w="674" w:type="dxa"/>
            <w:shd w:val="clear" w:color="auto" w:fill="D9D9D9" w:themeFill="background1" w:themeFillShade="D9"/>
          </w:tcPr>
          <w:p w14:paraId="38F27F8A" w14:textId="08621D2D"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F1A298F" w14:textId="1FD49509" w:rsidR="007416CF" w:rsidRPr="00C84804" w:rsidRDefault="007416CF" w:rsidP="007416CF">
            <w:pPr>
              <w:pStyle w:val="Default"/>
              <w:spacing w:before="120"/>
              <w:rPr>
                <w:rFonts w:ascii="Arial Narrow" w:hAnsi="Arial Narrow"/>
                <w:b/>
                <w:bCs/>
                <w:color w:val="auto"/>
                <w:sz w:val="22"/>
                <w:szCs w:val="22"/>
              </w:rPr>
            </w:pPr>
            <w:r w:rsidRPr="00C84804">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7FC66610" w14:textId="77777777" w:rsidR="007416CF" w:rsidRPr="00C84804" w:rsidRDefault="007416CF" w:rsidP="007416CF">
            <w:pPr>
              <w:spacing w:before="120" w:after="0" w:line="240" w:lineRule="auto"/>
              <w:jc w:val="both"/>
              <w:rPr>
                <w:rFonts w:ascii="Arial Narrow" w:hAnsi="Arial Narrow"/>
              </w:rPr>
            </w:pPr>
            <w:r w:rsidRPr="00C84804">
              <w:rPr>
                <w:rFonts w:ascii="Arial Narrow" w:hAnsi="Arial Narrow"/>
              </w:rPr>
              <w:t>Projekt, ktorý je predmetom ŽoNFP, musí byť v súlade s horizontálnymi princípmi: 1) udržateľný rozvoj a 2) rovnosť mužov a žien a 3) nediskriminácia, ktoré sú definované v Partnerskej dohode na roky 2014 – 2020 a v čl. 7 a 8 všeobecného nariadenia</w:t>
            </w:r>
            <w:r w:rsidRPr="00C84804">
              <w:rPr>
                <w:rStyle w:val="Odkaznapoznmkupodiarou"/>
                <w:rFonts w:ascii="Arial Narrow" w:hAnsi="Arial Narrow"/>
              </w:rPr>
              <w:footnoteReference w:id="3"/>
            </w:r>
            <w:r w:rsidRPr="00C84804">
              <w:rPr>
                <w:rFonts w:ascii="Arial Narrow" w:hAnsi="Arial Narrow"/>
              </w:rPr>
              <w:t xml:space="preserve"> a taktiež s Dohovorom o právach osôb so zdravotným postihnutím, Stavebným zákonom č. 50/1976 Zb. a Vyhláškou 532/2002 MŽP SR.</w:t>
            </w:r>
          </w:p>
          <w:p w14:paraId="59B93FF8" w14:textId="79466327" w:rsidR="007416CF" w:rsidRPr="00C84804" w:rsidRDefault="007416CF" w:rsidP="007416CF">
            <w:pPr>
              <w:spacing w:before="120" w:after="0" w:line="240" w:lineRule="auto"/>
              <w:jc w:val="both"/>
              <w:rPr>
                <w:rFonts w:ascii="Arial Narrow" w:hAnsi="Arial Narrow"/>
                <w:u w:val="single"/>
              </w:rPr>
            </w:pPr>
            <w:r w:rsidRPr="00C84804">
              <w:rPr>
                <w:rFonts w:ascii="Arial Narrow" w:hAnsi="Arial Narrow"/>
              </w:rPr>
              <w:t>V rámci verejného obstarávania odporúčame uplatňovať zelené verejné obstarávanie pre skupiny produktov relevantné pre projekt</w:t>
            </w:r>
            <w:r w:rsidRPr="00C84804">
              <w:rPr>
                <w:rStyle w:val="Odkaznapoznmkupodiarou"/>
                <w:rFonts w:ascii="Arial Narrow" w:hAnsi="Arial Narrow"/>
              </w:rPr>
              <w:footnoteReference w:id="4"/>
            </w:r>
            <w:r w:rsidRPr="00C84804">
              <w:rPr>
                <w:rFonts w:ascii="Arial Narrow" w:hAnsi="Arial Narrow"/>
              </w:rPr>
              <w:t>.</w:t>
            </w:r>
          </w:p>
        </w:tc>
      </w:tr>
      <w:tr w:rsidR="007416CF" w:rsidRPr="00C84804" w14:paraId="4E5EEE12" w14:textId="77777777" w:rsidTr="00410663">
        <w:trPr>
          <w:trHeight w:val="20"/>
        </w:trPr>
        <w:tc>
          <w:tcPr>
            <w:tcW w:w="674" w:type="dxa"/>
            <w:shd w:val="clear" w:color="auto" w:fill="D9D9D9" w:themeFill="background1" w:themeFillShade="D9"/>
          </w:tcPr>
          <w:p w14:paraId="5A85AC4C" w14:textId="37060697"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552FD53F" w14:textId="77777777" w:rsidR="007416CF" w:rsidRPr="00C84804" w:rsidRDefault="007416CF" w:rsidP="007416CF">
            <w:pPr>
              <w:pStyle w:val="Default"/>
              <w:spacing w:before="120"/>
              <w:rPr>
                <w:rFonts w:ascii="Arial Narrow" w:hAnsi="Arial Narrow"/>
                <w:b/>
                <w:bCs/>
                <w:color w:val="auto"/>
                <w:sz w:val="22"/>
                <w:szCs w:val="22"/>
              </w:rPr>
            </w:pPr>
            <w:r w:rsidRPr="00C84804">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12B76BCE" w:rsidR="007416CF" w:rsidRPr="00C84804" w:rsidRDefault="007416CF" w:rsidP="007416CF">
            <w:pPr>
              <w:pStyle w:val="Default"/>
              <w:spacing w:before="120"/>
              <w:jc w:val="both"/>
              <w:rPr>
                <w:rFonts w:ascii="Arial Narrow" w:hAnsi="Arial Narrow"/>
                <w:sz w:val="22"/>
                <w:szCs w:val="22"/>
                <w:u w:val="single"/>
              </w:rPr>
            </w:pPr>
            <w:r w:rsidRPr="00C84804">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C84804">
              <w:rPr>
                <w:rFonts w:ascii="Arial Narrow" w:hAnsi="Arial Narrow"/>
                <w:b/>
                <w:i/>
                <w:color w:val="auto"/>
                <w:sz w:val="22"/>
                <w:szCs w:val="22"/>
              </w:rPr>
              <w:t>Príručke k oprávnenosti výdavkov OPII</w:t>
            </w:r>
            <w:r w:rsidRPr="00C84804">
              <w:rPr>
                <w:rFonts w:ascii="Arial Narrow" w:hAnsi="Arial Narrow"/>
                <w:color w:val="auto"/>
                <w:sz w:val="22"/>
                <w:szCs w:val="22"/>
              </w:rPr>
              <w:t xml:space="preserve">, ktorá je zverejnená na webovom sídle RO OPII - </w:t>
            </w:r>
            <w:hyperlink r:id="rId13" w:history="1">
              <w:r w:rsidRPr="00C84804">
                <w:rPr>
                  <w:rStyle w:val="Hypertextovprepojenie"/>
                  <w:rFonts w:ascii="Arial Narrow" w:hAnsi="Arial Narrow"/>
                  <w:sz w:val="22"/>
                  <w:szCs w:val="22"/>
                </w:rPr>
                <w:t>www.opii.gov.sk</w:t>
              </w:r>
            </w:hyperlink>
            <w:r w:rsidRPr="00C84804">
              <w:rPr>
                <w:rFonts w:ascii="Arial Narrow" w:hAnsi="Arial Narrow"/>
                <w:color w:val="auto"/>
                <w:sz w:val="22"/>
                <w:szCs w:val="22"/>
              </w:rPr>
              <w:t>.</w:t>
            </w:r>
          </w:p>
        </w:tc>
      </w:tr>
      <w:tr w:rsidR="007416CF" w:rsidRPr="00C84804" w14:paraId="613691CB" w14:textId="77777777" w:rsidTr="00410663">
        <w:trPr>
          <w:trHeight w:val="20"/>
        </w:trPr>
        <w:tc>
          <w:tcPr>
            <w:tcW w:w="674" w:type="dxa"/>
            <w:shd w:val="clear" w:color="auto" w:fill="D9D9D9" w:themeFill="background1" w:themeFillShade="D9"/>
          </w:tcPr>
          <w:p w14:paraId="3AF6411A" w14:textId="273926A8" w:rsidR="007416CF" w:rsidRPr="00C84804" w:rsidRDefault="007416CF" w:rsidP="007416CF">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142C4655" w14:textId="77777777" w:rsidR="007416CF" w:rsidRPr="00C84804" w:rsidRDefault="007416CF" w:rsidP="007416CF">
            <w:pPr>
              <w:pStyle w:val="Default"/>
              <w:spacing w:before="120"/>
              <w:rPr>
                <w:rFonts w:ascii="Arial Narrow" w:hAnsi="Arial Narrow"/>
                <w:b/>
                <w:bCs/>
                <w:sz w:val="22"/>
                <w:szCs w:val="22"/>
              </w:rPr>
            </w:pPr>
            <w:r w:rsidRPr="00C84804">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6E5EBB64" w:rsidR="007416CF" w:rsidRPr="00C84804" w:rsidRDefault="007416CF" w:rsidP="007416CF">
            <w:pPr>
              <w:spacing w:before="120" w:after="0" w:line="240" w:lineRule="auto"/>
              <w:jc w:val="both"/>
              <w:rPr>
                <w:rFonts w:ascii="Arial Narrow" w:hAnsi="Arial Narrow"/>
              </w:rPr>
            </w:pPr>
            <w:r w:rsidRPr="00C84804">
              <w:rPr>
                <w:rFonts w:ascii="Arial Narrow" w:hAnsi="Arial Narrow"/>
              </w:rPr>
              <w:t xml:space="preserve">Výstupy/výsledky projektu, ktoré majú byť dosiahnuté realizáciou aktivít projektu musia byť kvantifikované prostredníctvom merateľných ukazovateľov definovaných v Prílohe 2 Príručky pre žiadateľa, ktorá je prílohou tohto vyzvania. Dokument: „Prehľad ukazovateľov OPII 2014 – 2020 vrátane popisu metodiky stanovenia hodnôt ukazovateľov“ je zverejnený na webovom sídle RO OPII </w:t>
            </w:r>
            <w:hyperlink r:id="rId14" w:history="1">
              <w:r w:rsidRPr="00C84804">
                <w:rPr>
                  <w:rStyle w:val="Hypertextovprepojenie"/>
                  <w:rFonts w:ascii="Arial Narrow" w:hAnsi="Arial Narrow"/>
                </w:rPr>
                <w:t>https://www.opii.gov.sk/metodicke-dokumenty/prehlad-ukazovatelov-opii</w:t>
              </w:r>
            </w:hyperlink>
            <w:r w:rsidRPr="00C84804">
              <w:rPr>
                <w:rFonts w:ascii="Arial Narrow" w:hAnsi="Arial Narrow"/>
              </w:rPr>
              <w:t>.</w:t>
            </w:r>
          </w:p>
        </w:tc>
      </w:tr>
      <w:tr w:rsidR="007416CF" w:rsidRPr="00C84804" w14:paraId="7CC8E22D" w14:textId="77777777" w:rsidTr="00410663">
        <w:trPr>
          <w:trHeight w:val="690"/>
        </w:trPr>
        <w:tc>
          <w:tcPr>
            <w:tcW w:w="674" w:type="dxa"/>
            <w:shd w:val="clear" w:color="auto" w:fill="D9D9D9" w:themeFill="background1" w:themeFillShade="D9"/>
          </w:tcPr>
          <w:p w14:paraId="0AE404D6" w14:textId="527D0EAF" w:rsidR="007416CF" w:rsidRPr="00C84804" w:rsidRDefault="007416CF" w:rsidP="007416C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C912F10" w14:textId="77777777" w:rsidR="007416CF" w:rsidRPr="00C84804" w:rsidRDefault="007416CF" w:rsidP="007416CF">
            <w:pPr>
              <w:pStyle w:val="Default"/>
              <w:spacing w:before="120"/>
              <w:rPr>
                <w:rFonts w:ascii="Arial Narrow" w:hAnsi="Arial Narrow" w:cs="Calibri"/>
                <w:b/>
                <w:color w:val="auto"/>
                <w:sz w:val="22"/>
                <w:szCs w:val="22"/>
              </w:rPr>
            </w:pPr>
            <w:r w:rsidRPr="00C84804">
              <w:rPr>
                <w:rFonts w:ascii="Arial Narrow" w:hAnsi="Arial Narrow" w:cs="Calibri"/>
                <w:b/>
                <w:color w:val="auto"/>
                <w:sz w:val="22"/>
                <w:szCs w:val="22"/>
              </w:rPr>
              <w:t>Podmienka, že na verejné práce je vykonaná štátna expertíza</w:t>
            </w:r>
          </w:p>
          <w:p w14:paraId="689A2B47" w14:textId="5EA27186" w:rsidR="007416CF" w:rsidRPr="00C84804" w:rsidRDefault="007416CF" w:rsidP="007416CF">
            <w:pPr>
              <w:pStyle w:val="Default"/>
              <w:spacing w:before="120"/>
              <w:rPr>
                <w:rFonts w:ascii="Arial Narrow" w:hAnsi="Arial Narrow"/>
                <w:b/>
                <w:bCs/>
                <w:sz w:val="22"/>
                <w:szCs w:val="22"/>
              </w:rPr>
            </w:pPr>
          </w:p>
        </w:tc>
        <w:tc>
          <w:tcPr>
            <w:tcW w:w="6339" w:type="dxa"/>
            <w:gridSpan w:val="2"/>
          </w:tcPr>
          <w:p w14:paraId="7D7B4311" w14:textId="5BED3334" w:rsidR="007416CF" w:rsidRPr="00C84804" w:rsidRDefault="007416CF" w:rsidP="007416CF">
            <w:pPr>
              <w:pStyle w:val="Default"/>
              <w:spacing w:before="120"/>
              <w:jc w:val="both"/>
              <w:rPr>
                <w:rFonts w:ascii="Arial Narrow" w:hAnsi="Arial Narrow"/>
                <w:color w:val="FF0000"/>
                <w:sz w:val="22"/>
                <w:szCs w:val="22"/>
                <w:highlight w:val="yellow"/>
              </w:rPr>
            </w:pPr>
            <w:r w:rsidRPr="00C84804">
              <w:rPr>
                <w:rFonts w:ascii="Arial Narrow" w:hAnsi="Arial Narrow" w:cs="Calibri"/>
                <w:color w:val="auto"/>
                <w:sz w:val="22"/>
                <w:szCs w:val="22"/>
              </w:rPr>
              <w:t xml:space="preserve">K verejnej práci v zmysle zákona č. 254/1998 Z. z. o verejných prácach </w:t>
            </w:r>
            <w:proofErr w:type="spellStart"/>
            <w:r w:rsidRPr="00C84804">
              <w:rPr>
                <w:rFonts w:ascii="Arial Narrow" w:hAnsi="Arial Narrow" w:cs="Calibri"/>
                <w:color w:val="auto"/>
                <w:sz w:val="22"/>
                <w:szCs w:val="22"/>
              </w:rPr>
              <w:t>v.z.n.p</w:t>
            </w:r>
            <w:proofErr w:type="spellEnd"/>
            <w:r w:rsidRPr="00C84804">
              <w:rPr>
                <w:rFonts w:ascii="Arial Narrow" w:hAnsi="Arial Narrow" w:cs="Calibri"/>
                <w:color w:val="auto"/>
                <w:sz w:val="22"/>
                <w:szCs w:val="22"/>
              </w:rPr>
              <w:t xml:space="preserve">., musí byť predložený protokol o vykonaní štátnej expertízy spolu s aktualizáciou údajov expertízy do cenovej úrovne aktuálneho roka. Žiadateľ predloží aj presný prepočet s informáciou, odkiaľ čerpal údaje k prepočtu. </w:t>
            </w:r>
          </w:p>
        </w:tc>
      </w:tr>
      <w:tr w:rsidR="007416CF" w:rsidRPr="00C84804" w14:paraId="1CBD60A8" w14:textId="77777777" w:rsidTr="00410663">
        <w:trPr>
          <w:trHeight w:val="971"/>
        </w:trPr>
        <w:tc>
          <w:tcPr>
            <w:tcW w:w="674" w:type="dxa"/>
            <w:shd w:val="clear" w:color="auto" w:fill="D9D9D9" w:themeFill="background1" w:themeFillShade="D9"/>
          </w:tcPr>
          <w:p w14:paraId="3F89413C" w14:textId="4CF42B90" w:rsidR="007416CF" w:rsidRPr="00C84804" w:rsidRDefault="007416CF" w:rsidP="007416C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F985E29" w14:textId="0BE3A7B3" w:rsidR="007416CF" w:rsidRPr="00C84804" w:rsidRDefault="007416CF" w:rsidP="007416CF">
            <w:pPr>
              <w:pStyle w:val="Default"/>
              <w:spacing w:before="120"/>
              <w:rPr>
                <w:rFonts w:ascii="Arial Narrow" w:hAnsi="Arial Narrow" w:cs="Calibri"/>
                <w:b/>
                <w:color w:val="auto"/>
                <w:sz w:val="22"/>
                <w:szCs w:val="22"/>
              </w:rPr>
            </w:pPr>
            <w:r w:rsidRPr="00C84804">
              <w:rPr>
                <w:rFonts w:ascii="Arial Narrow" w:hAnsi="Arial Narrow"/>
                <w:b/>
                <w:bCs/>
                <w:color w:val="auto"/>
                <w:sz w:val="22"/>
                <w:szCs w:val="22"/>
              </w:rPr>
              <w:t>Podmienka, že pre stavby dopravnej infraštruktúry je vykonaná rezortná expertíza</w:t>
            </w:r>
          </w:p>
        </w:tc>
        <w:tc>
          <w:tcPr>
            <w:tcW w:w="6339" w:type="dxa"/>
            <w:gridSpan w:val="2"/>
          </w:tcPr>
          <w:p w14:paraId="636109AF" w14:textId="70485006" w:rsidR="007416CF" w:rsidRPr="00C84804" w:rsidRDefault="007416CF" w:rsidP="007416CF">
            <w:pPr>
              <w:pStyle w:val="Default"/>
              <w:spacing w:before="120"/>
              <w:jc w:val="both"/>
              <w:rPr>
                <w:rFonts w:ascii="Arial Narrow" w:hAnsi="Arial Narrow" w:cs="Calibri"/>
                <w:color w:val="auto"/>
                <w:sz w:val="22"/>
                <w:szCs w:val="22"/>
              </w:rPr>
            </w:pPr>
            <w:r w:rsidRPr="00C84804">
              <w:rPr>
                <w:rFonts w:ascii="Arial Narrow" w:hAnsi="Arial Narrow" w:cs="Calibri"/>
                <w:color w:val="auto"/>
                <w:sz w:val="22"/>
                <w:szCs w:val="22"/>
              </w:rPr>
              <w:t xml:space="preserve">K stavbám dopravnej infraštruktúry v pôsobnosti MDV SR, ktorých celková cena je nižšia ako cena uvedená v § 9 ods. 7 zákona č. 254/1998 Z. z. o verejných prácach </w:t>
            </w:r>
            <w:proofErr w:type="spellStart"/>
            <w:r w:rsidRPr="00C84804">
              <w:rPr>
                <w:rFonts w:ascii="Arial Narrow" w:hAnsi="Arial Narrow" w:cs="Calibri"/>
                <w:color w:val="auto"/>
                <w:sz w:val="22"/>
                <w:szCs w:val="22"/>
              </w:rPr>
              <w:t>v.z.n.p</w:t>
            </w:r>
            <w:proofErr w:type="spellEnd"/>
            <w:r w:rsidRPr="00C84804">
              <w:rPr>
                <w:rFonts w:ascii="Arial Narrow" w:hAnsi="Arial Narrow" w:cs="Calibri"/>
                <w:color w:val="auto"/>
                <w:sz w:val="22"/>
                <w:szCs w:val="22"/>
              </w:rPr>
              <w:t>. žiadateľ predkladá protokol o vykonaní rezortnej expertízy vypracovaný v zmysle Metodického pokynu MDV SR č. 11/2013 na vykonávanie expertíznych činností</w:t>
            </w:r>
            <w:r w:rsidRPr="00C84804">
              <w:rPr>
                <w:rStyle w:val="Odkaznapoznmkupodiarou"/>
                <w:rFonts w:ascii="Arial Narrow" w:hAnsi="Arial Narrow"/>
                <w:i/>
                <w:color w:val="auto"/>
                <w:sz w:val="22"/>
                <w:szCs w:val="22"/>
              </w:rPr>
              <w:footnoteReference w:id="5"/>
            </w:r>
            <w:r w:rsidRPr="00C84804">
              <w:rPr>
                <w:rFonts w:ascii="Arial Narrow" w:hAnsi="Arial Narrow" w:cs="Calibri"/>
                <w:color w:val="auto"/>
                <w:sz w:val="22"/>
                <w:szCs w:val="22"/>
              </w:rPr>
              <w:t>, spolu s aktualizáciou údajov expertízy do cenovej úrovne aktuálneho roka. Žiadateľ predloží aj presný prepočet s informáciou odkiaľ čerpal údaje k prepočtu</w:t>
            </w:r>
          </w:p>
        </w:tc>
      </w:tr>
      <w:tr w:rsidR="007416CF" w:rsidRPr="00C84804" w14:paraId="2041983C" w14:textId="77777777" w:rsidTr="00410663">
        <w:trPr>
          <w:trHeight w:val="608"/>
        </w:trPr>
        <w:tc>
          <w:tcPr>
            <w:tcW w:w="674" w:type="dxa"/>
            <w:shd w:val="clear" w:color="auto" w:fill="D9D9D9" w:themeFill="background1" w:themeFillShade="D9"/>
          </w:tcPr>
          <w:p w14:paraId="2122B3E3" w14:textId="00E358CF" w:rsidR="007416CF" w:rsidRPr="00C84804" w:rsidRDefault="007416CF" w:rsidP="007416C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B5BD2B9" w14:textId="4C454C75" w:rsidR="007416CF" w:rsidRPr="00C84804" w:rsidRDefault="007416CF" w:rsidP="007416CF">
            <w:pPr>
              <w:pStyle w:val="Default"/>
              <w:spacing w:before="120"/>
              <w:rPr>
                <w:rFonts w:ascii="Arial Narrow" w:hAnsi="Arial Narrow"/>
                <w:b/>
                <w:bCs/>
                <w:color w:val="FF0000"/>
                <w:sz w:val="22"/>
                <w:szCs w:val="22"/>
              </w:rPr>
            </w:pPr>
            <w:r w:rsidRPr="00C84804">
              <w:rPr>
                <w:rFonts w:ascii="Arial Narrow" w:hAnsi="Arial Narrow" w:cs="Times New Roman"/>
                <w:b/>
                <w:sz w:val="22"/>
                <w:szCs w:val="22"/>
              </w:rPr>
              <w:t>Podmienka, že žiadateľ má vypracovanú štúdiu realizovateľnosti</w:t>
            </w:r>
          </w:p>
        </w:tc>
        <w:tc>
          <w:tcPr>
            <w:tcW w:w="6339" w:type="dxa"/>
            <w:gridSpan w:val="2"/>
          </w:tcPr>
          <w:p w14:paraId="1CAFD315" w14:textId="279D47DF" w:rsidR="007416CF" w:rsidRPr="00C84804" w:rsidRDefault="007416CF" w:rsidP="007416CF">
            <w:pPr>
              <w:pStyle w:val="Default"/>
              <w:spacing w:before="120"/>
              <w:jc w:val="both"/>
              <w:rPr>
                <w:rFonts w:ascii="Arial Narrow" w:hAnsi="Arial Narrow"/>
                <w:color w:val="auto"/>
                <w:sz w:val="22"/>
                <w:szCs w:val="22"/>
              </w:rPr>
            </w:pPr>
            <w:r w:rsidRPr="00C84804">
              <w:rPr>
                <w:rFonts w:ascii="Arial Narrow" w:hAnsi="Arial Narrow"/>
                <w:sz w:val="22"/>
                <w:szCs w:val="22"/>
              </w:rPr>
              <w:t>Žiadateľ predloží Štúdiu realizov</w:t>
            </w:r>
            <w:r w:rsidRPr="00C84804">
              <w:rPr>
                <w:rFonts w:ascii="Arial Narrow" w:hAnsi="Arial Narrow" w:cs="Times New Roman"/>
                <w:color w:val="auto"/>
                <w:sz w:val="22"/>
                <w:szCs w:val="22"/>
                <w:lang w:eastAsia="en-US"/>
              </w:rPr>
              <w:t>ateľnosti projektu podľa príslušných ustanovení Metodického rámca pre vypracovanie štúdie uskutočniteľnosti.</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765EE3">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791665" w14:paraId="788AA31E"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151F9B04" w14:textId="34B65E70" w:rsidR="00791665" w:rsidRDefault="00791665" w:rsidP="00765EE3">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91665" w14:paraId="4C7BD9EE"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54889CC" w14:textId="77777777" w:rsidR="00791665" w:rsidRPr="00E96265" w:rsidRDefault="00791665" w:rsidP="00791665">
            <w:pPr>
              <w:autoSpaceDE w:val="0"/>
              <w:autoSpaceDN w:val="0"/>
              <w:adjustRightInd w:val="0"/>
              <w:spacing w:before="120" w:after="0" w:line="240" w:lineRule="auto"/>
              <w:jc w:val="both"/>
              <w:rPr>
                <w:rFonts w:ascii="Arial Narrow" w:hAnsi="Arial Narrow" w:cs="Arial"/>
                <w:color w:val="000000"/>
              </w:rPr>
            </w:pPr>
            <w:r>
              <w:rPr>
                <w:rFonts w:ascii="Arial Narrow" w:hAnsi="Arial Narrow" w:cs="Arial"/>
                <w:color w:val="000000"/>
              </w:rPr>
              <w:t xml:space="preserve">V prípade písomného vyzvania č. </w:t>
            </w:r>
            <w:r w:rsidRPr="002615EB">
              <w:rPr>
                <w:rFonts w:ascii="Arial Narrow" w:hAnsi="Arial Narrow" w:cs="Arial"/>
                <w:color w:val="000000"/>
              </w:rPr>
              <w:t xml:space="preserve">OPII-2016/3.1/ŽSR-16-NP </w:t>
            </w:r>
            <w:r w:rsidRPr="00E96265">
              <w:rPr>
                <w:rFonts w:ascii="Arial Narrow" w:hAnsi="Arial Narrow" w:cs="Arial"/>
                <w:color w:val="000000"/>
              </w:rPr>
              <w:t xml:space="preserve">boli v rámci schváleného </w:t>
            </w:r>
            <w:r w:rsidRPr="002D1752">
              <w:rPr>
                <w:rFonts w:ascii="Arial Narrow" w:hAnsi="Arial Narrow" w:cs="Arial"/>
                <w:b/>
                <w:color w:val="000000"/>
              </w:rPr>
              <w:t>Harmonogramu vyzvaní OPII pre veľké projekty, národné projekty a projekty technickej pomoci na rok 2016, verzia 5</w:t>
            </w:r>
            <w:r w:rsidRPr="00E96265">
              <w:rPr>
                <w:rFonts w:ascii="Arial Narrow" w:hAnsi="Arial Narrow" w:cs="Arial"/>
                <w:color w:val="000000"/>
              </w:rPr>
              <w:t xml:space="preserve"> identifikované synergické a komplementárne účinky medzi nasledovnými špecifickými cieľmi:</w:t>
            </w:r>
          </w:p>
          <w:p w14:paraId="382D7587" w14:textId="77777777" w:rsidR="00791665" w:rsidRDefault="00791665" w:rsidP="00791665">
            <w:pPr>
              <w:autoSpaceDE w:val="0"/>
              <w:autoSpaceDN w:val="0"/>
              <w:adjustRightInd w:val="0"/>
              <w:spacing w:before="120" w:after="0" w:line="240" w:lineRule="auto"/>
              <w:contextualSpacing/>
              <w:jc w:val="both"/>
              <w:rPr>
                <w:rFonts w:ascii="Arial Narrow" w:hAnsi="Arial Narrow" w:cs="Arial"/>
                <w:color w:val="000000"/>
              </w:rPr>
            </w:pPr>
          </w:p>
          <w:p w14:paraId="43029967" w14:textId="77777777" w:rsidR="00791665" w:rsidRPr="00E96265" w:rsidRDefault="00791665" w:rsidP="00791665">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b/>
                <w:color w:val="000000"/>
                <w:u w:val="single"/>
              </w:rPr>
              <w:t>Operačný program:</w:t>
            </w:r>
            <w:r w:rsidRPr="00E96265">
              <w:rPr>
                <w:rFonts w:ascii="Arial Narrow" w:hAnsi="Arial Narrow" w:cs="Arial"/>
                <w:color w:val="000000"/>
              </w:rPr>
              <w:tab/>
            </w:r>
            <w:r w:rsidRPr="00E96265">
              <w:rPr>
                <w:rFonts w:ascii="Arial Narrow" w:hAnsi="Arial Narrow" w:cs="Arial"/>
                <w:b/>
                <w:color w:val="000000"/>
              </w:rPr>
              <w:t>IROP</w:t>
            </w:r>
          </w:p>
          <w:p w14:paraId="55C3EAB2" w14:textId="77777777" w:rsidR="00791665" w:rsidRPr="00E96265" w:rsidRDefault="00791665" w:rsidP="00791665">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r>
            <w:r>
              <w:rPr>
                <w:rFonts w:ascii="Arial Narrow" w:hAnsi="Arial Narrow" w:cs="Arial"/>
                <w:color w:val="000000"/>
              </w:rPr>
              <w:t xml:space="preserve">1.2.1 </w:t>
            </w:r>
            <w:r w:rsidRPr="00E46371">
              <w:rPr>
                <w:rFonts w:ascii="Arial Narrow" w:hAnsi="Arial Narrow" w:cs="Arial"/>
                <w:color w:val="000000"/>
              </w:rPr>
              <w:t xml:space="preserve"> Zvyšovanie atraktivity a konkurencieschopnosti verejnej osobnej dopravy</w:t>
            </w:r>
          </w:p>
          <w:p w14:paraId="580F862E" w14:textId="77777777" w:rsidR="00791665" w:rsidRDefault="00791665" w:rsidP="00791665">
            <w:pPr>
              <w:autoSpaceDE w:val="0"/>
              <w:autoSpaceDN w:val="0"/>
              <w:adjustRightInd w:val="0"/>
              <w:spacing w:before="120" w:after="0" w:line="240" w:lineRule="auto"/>
              <w:contextualSpacing/>
              <w:jc w:val="both"/>
              <w:rPr>
                <w:rFonts w:ascii="Arial Narrow" w:hAnsi="Arial Narrow" w:cs="Arial"/>
                <w:color w:val="000000"/>
              </w:rPr>
            </w:pPr>
          </w:p>
          <w:p w14:paraId="7486248C" w14:textId="77777777" w:rsidR="00791665" w:rsidRPr="00E96265" w:rsidRDefault="00791665" w:rsidP="00791665">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Operačný program:</w:t>
            </w:r>
            <w:r w:rsidRPr="00E96265">
              <w:rPr>
                <w:rFonts w:ascii="Arial Narrow" w:hAnsi="Arial Narrow" w:cs="Arial"/>
                <w:b/>
                <w:color w:val="000000"/>
              </w:rPr>
              <w:tab/>
            </w:r>
            <w:proofErr w:type="spellStart"/>
            <w:r w:rsidRPr="00E96265">
              <w:rPr>
                <w:rFonts w:ascii="Arial Narrow" w:hAnsi="Arial Narrow" w:cs="Arial"/>
                <w:b/>
                <w:color w:val="000000"/>
              </w:rPr>
              <w:t>Interreg</w:t>
            </w:r>
            <w:proofErr w:type="spellEnd"/>
            <w:r w:rsidRPr="00E96265">
              <w:rPr>
                <w:rFonts w:ascii="Arial Narrow" w:hAnsi="Arial Narrow" w:cs="Arial"/>
                <w:b/>
                <w:color w:val="000000"/>
              </w:rPr>
              <w:t xml:space="preserve"> Stredná Európa</w:t>
            </w:r>
          </w:p>
          <w:p w14:paraId="5934F7D5" w14:textId="5730B890" w:rsidR="00791665" w:rsidRDefault="00791665" w:rsidP="00791665">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t xml:space="preserve">4.1 Zlepšiť plánovanie a koordináciu regionálneho systému osobnej dopravy s cieľom </w:t>
            </w:r>
            <w:r w:rsidRPr="00E96265">
              <w:rPr>
                <w:rFonts w:ascii="Arial Narrow" w:hAnsi="Arial Narrow" w:cs="Arial"/>
                <w:color w:val="000000"/>
              </w:rPr>
              <w:tab/>
            </w:r>
            <w:r w:rsidRPr="00E96265">
              <w:rPr>
                <w:rFonts w:ascii="Arial Narrow" w:hAnsi="Arial Narrow" w:cs="Arial"/>
                <w:color w:val="000000"/>
              </w:rPr>
              <w:tab/>
            </w:r>
            <w:r w:rsidRPr="00E96265">
              <w:rPr>
                <w:rFonts w:ascii="Arial Narrow" w:hAnsi="Arial Narrow" w:cs="Arial"/>
                <w:color w:val="000000"/>
              </w:rPr>
              <w:tab/>
              <w:t>lepšej prepojenosti na národné a európske dopravné siete</w:t>
            </w:r>
            <w:r>
              <w:rPr>
                <w:rFonts w:ascii="Arial Narrow" w:hAnsi="Arial Narrow" w:cs="Arial"/>
                <w:color w:val="000000"/>
              </w:rPr>
              <w:t xml:space="preserve"> </w:t>
            </w:r>
          </w:p>
          <w:p w14:paraId="601492A6" w14:textId="77777777" w:rsidR="00791665" w:rsidRDefault="00791665" w:rsidP="00791665">
            <w:pPr>
              <w:autoSpaceDE w:val="0"/>
              <w:autoSpaceDN w:val="0"/>
              <w:adjustRightInd w:val="0"/>
              <w:spacing w:before="120" w:after="0" w:line="240" w:lineRule="auto"/>
              <w:contextualSpacing/>
              <w:jc w:val="both"/>
              <w:rPr>
                <w:rFonts w:ascii="Arial Narrow" w:hAnsi="Arial Narrow" w:cs="Arial"/>
                <w:b/>
                <w:color w:val="000000"/>
                <w:u w:val="single"/>
              </w:rPr>
            </w:pPr>
          </w:p>
          <w:p w14:paraId="104AD634" w14:textId="77777777" w:rsidR="00791665" w:rsidRPr="00E96265" w:rsidRDefault="00791665" w:rsidP="00791665">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Operačný program:</w:t>
            </w:r>
            <w:r w:rsidRPr="00E96265">
              <w:rPr>
                <w:rFonts w:ascii="Arial Narrow" w:hAnsi="Arial Narrow" w:cs="Arial"/>
                <w:b/>
                <w:color w:val="000000"/>
              </w:rPr>
              <w:tab/>
            </w:r>
            <w:proofErr w:type="spellStart"/>
            <w:r>
              <w:rPr>
                <w:rFonts w:ascii="Arial Narrow" w:hAnsi="Arial Narrow" w:cs="Arial"/>
                <w:b/>
                <w:color w:val="000000"/>
              </w:rPr>
              <w:t>Interreg</w:t>
            </w:r>
            <w:proofErr w:type="spellEnd"/>
            <w:r>
              <w:rPr>
                <w:rFonts w:ascii="Arial Narrow" w:hAnsi="Arial Narrow" w:cs="Arial"/>
                <w:b/>
                <w:color w:val="000000"/>
              </w:rPr>
              <w:t xml:space="preserve"> Dunajský nadnárodný program</w:t>
            </w:r>
          </w:p>
          <w:p w14:paraId="343C8E93" w14:textId="06F1869D" w:rsidR="00791665" w:rsidRDefault="00791665">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r>
            <w:r>
              <w:rPr>
                <w:rFonts w:ascii="Arial Narrow" w:hAnsi="Arial Narrow" w:cs="Arial"/>
                <w:color w:val="000000"/>
              </w:rPr>
              <w:t xml:space="preserve">3.1 </w:t>
            </w:r>
            <w:r w:rsidRPr="00AE3208">
              <w:rPr>
                <w:rFonts w:ascii="Arial Narrow" w:hAnsi="Arial Narrow" w:cs="Arial"/>
                <w:color w:val="000000"/>
              </w:rPr>
              <w:t xml:space="preserve">Podporiť bezpečné dopravné systémy šetrné k životnému prostrediu a vyváženú </w:t>
            </w:r>
            <w:r>
              <w:rPr>
                <w:rFonts w:ascii="Arial Narrow" w:hAnsi="Arial Narrow" w:cs="Arial"/>
                <w:color w:val="000000"/>
              </w:rPr>
              <w:tab/>
            </w:r>
            <w:r>
              <w:rPr>
                <w:rFonts w:ascii="Arial Narrow" w:hAnsi="Arial Narrow" w:cs="Arial"/>
                <w:color w:val="000000"/>
              </w:rPr>
              <w:tab/>
            </w:r>
            <w:r>
              <w:rPr>
                <w:rFonts w:ascii="Arial Narrow" w:hAnsi="Arial Narrow" w:cs="Arial"/>
                <w:color w:val="000000"/>
              </w:rPr>
              <w:tab/>
            </w:r>
            <w:r w:rsidRPr="00AE3208">
              <w:rPr>
                <w:rFonts w:ascii="Arial Narrow" w:hAnsi="Arial Narrow" w:cs="Arial"/>
                <w:color w:val="000000"/>
              </w:rPr>
              <w:t>dostupnosť mestských a vidieckych oblastí</w:t>
            </w:r>
          </w:p>
          <w:p w14:paraId="12367931" w14:textId="77777777" w:rsidR="00791665" w:rsidRDefault="00791665" w:rsidP="00791665">
            <w:pPr>
              <w:autoSpaceDE w:val="0"/>
              <w:autoSpaceDN w:val="0"/>
              <w:adjustRightInd w:val="0"/>
              <w:spacing w:before="120" w:after="0" w:line="240" w:lineRule="auto"/>
              <w:contextualSpacing/>
              <w:jc w:val="both"/>
              <w:rPr>
                <w:rFonts w:ascii="Arial Narrow" w:hAnsi="Arial Narrow" w:cs="Arial"/>
                <w:color w:val="000000"/>
              </w:rPr>
            </w:pPr>
          </w:p>
          <w:p w14:paraId="4ED413D5" w14:textId="77777777" w:rsidR="00791665" w:rsidRPr="00E96265" w:rsidRDefault="00791665" w:rsidP="00791665">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Ostatné nástroje podpory na úrovni EÚ a EIB:</w:t>
            </w:r>
            <w:r w:rsidRPr="00E96265">
              <w:rPr>
                <w:rFonts w:ascii="Arial Narrow" w:hAnsi="Arial Narrow" w:cs="Arial"/>
                <w:b/>
                <w:color w:val="000000"/>
              </w:rPr>
              <w:tab/>
              <w:t>CEF Transport</w:t>
            </w:r>
          </w:p>
          <w:p w14:paraId="3909B3B6" w14:textId="77777777" w:rsidR="00791665" w:rsidRDefault="00791665" w:rsidP="00791665">
            <w:pPr>
              <w:autoSpaceDE w:val="0"/>
              <w:autoSpaceDN w:val="0"/>
              <w:adjustRightInd w:val="0"/>
              <w:spacing w:before="120" w:after="0" w:line="240" w:lineRule="auto"/>
              <w:contextualSpacing/>
              <w:jc w:val="both"/>
              <w:rPr>
                <w:rFonts w:ascii="Arial Narrow" w:hAnsi="Arial Narrow" w:cs="Arial"/>
                <w:color w:val="000000"/>
              </w:rPr>
            </w:pPr>
            <w:r>
              <w:rPr>
                <w:rFonts w:ascii="Arial Narrow" w:hAnsi="Arial Narrow" w:cs="Arial"/>
                <w:color w:val="000000"/>
              </w:rPr>
              <w:t xml:space="preserve">                                             </w:t>
            </w:r>
          </w:p>
          <w:p w14:paraId="44402515" w14:textId="77777777" w:rsidR="00791665" w:rsidRPr="00E96265" w:rsidRDefault="00791665" w:rsidP="00791665">
            <w:pPr>
              <w:autoSpaceDE w:val="0"/>
              <w:autoSpaceDN w:val="0"/>
              <w:adjustRightInd w:val="0"/>
              <w:spacing w:before="120" w:after="0" w:line="240" w:lineRule="auto"/>
              <w:contextualSpacing/>
              <w:jc w:val="both"/>
              <w:rPr>
                <w:rFonts w:ascii="Arial Narrow" w:hAnsi="Arial Narrow" w:cs="Arial"/>
                <w:color w:val="000000"/>
                <w:u w:val="single"/>
              </w:rPr>
            </w:pPr>
            <w:r w:rsidRPr="00E96265">
              <w:rPr>
                <w:rFonts w:ascii="Arial Narrow" w:hAnsi="Arial Narrow" w:cs="Arial"/>
                <w:b/>
                <w:color w:val="000000"/>
                <w:u w:val="single"/>
              </w:rPr>
              <w:t>Odkaz na webové sídlo s bližšími informáciami o synergickej výzve, resp. odkaz na vyhlásenú výzvu</w:t>
            </w:r>
            <w:r w:rsidRPr="00E96265">
              <w:rPr>
                <w:rFonts w:ascii="Arial Narrow" w:hAnsi="Arial Narrow" w:cs="Arial"/>
                <w:color w:val="000000"/>
                <w:u w:val="single"/>
              </w:rPr>
              <w:t xml:space="preserve">: </w:t>
            </w:r>
          </w:p>
          <w:p w14:paraId="6BDB79E8" w14:textId="77777777" w:rsidR="00791665" w:rsidRDefault="00EA33FA" w:rsidP="00791665">
            <w:pPr>
              <w:spacing w:after="0" w:line="240" w:lineRule="auto"/>
              <w:contextualSpacing/>
              <w:jc w:val="both"/>
              <w:rPr>
                <w:rFonts w:ascii="Arial Narrow" w:eastAsia="Times New Roman" w:hAnsi="Arial Narrow"/>
                <w:color w:val="0000FF"/>
                <w:u w:val="single"/>
              </w:rPr>
            </w:pPr>
            <w:hyperlink r:id="rId15" w:history="1">
              <w:r w:rsidR="00791665" w:rsidRPr="00E96265">
                <w:rPr>
                  <w:rFonts w:ascii="Arial Narrow" w:eastAsia="Times New Roman" w:hAnsi="Arial Narrow"/>
                  <w:color w:val="0000FF"/>
                  <w:u w:val="single"/>
                </w:rPr>
                <w:t>https://www.opii.gov.sk/opiiapp.php/Vyzvania/</w:t>
              </w:r>
            </w:hyperlink>
          </w:p>
          <w:p w14:paraId="5DE0ACF8" w14:textId="77777777" w:rsidR="00791665" w:rsidRDefault="00EA33FA" w:rsidP="00791665">
            <w:pPr>
              <w:spacing w:after="0" w:line="240" w:lineRule="auto"/>
              <w:contextualSpacing/>
              <w:jc w:val="both"/>
              <w:rPr>
                <w:rFonts w:ascii="Arial Narrow" w:eastAsia="Times New Roman" w:hAnsi="Arial Narrow"/>
              </w:rPr>
            </w:pPr>
            <w:hyperlink r:id="rId16" w:history="1">
              <w:r w:rsidR="00791665" w:rsidRPr="0005332A">
                <w:rPr>
                  <w:rStyle w:val="Hypertextovprepojenie"/>
                  <w:rFonts w:ascii="Arial Narrow" w:hAnsi="Arial Narrow"/>
                </w:rPr>
                <w:t>http://www.mpsr.sk/index.php?navID=1124&amp;navID2=1124&amp;sID=67&amp;id=10863</w:t>
              </w:r>
            </w:hyperlink>
          </w:p>
          <w:p w14:paraId="0F589152" w14:textId="77777777" w:rsidR="00791665" w:rsidRDefault="00EA33FA" w:rsidP="00791665">
            <w:pPr>
              <w:spacing w:after="0" w:line="240" w:lineRule="auto"/>
              <w:contextualSpacing/>
              <w:jc w:val="both"/>
              <w:rPr>
                <w:rFonts w:ascii="Arial Narrow" w:eastAsia="Times New Roman" w:hAnsi="Arial Narrow"/>
                <w:color w:val="0000FF"/>
                <w:u w:val="single"/>
              </w:rPr>
            </w:pPr>
            <w:hyperlink r:id="rId17" w:history="1">
              <w:r w:rsidR="00791665" w:rsidRPr="00E96265">
                <w:rPr>
                  <w:rFonts w:ascii="Arial Narrow" w:eastAsia="Times New Roman" w:hAnsi="Arial Narrow"/>
                  <w:color w:val="0000FF"/>
                  <w:u w:val="single"/>
                </w:rPr>
                <w:t>http://www.centraleurope.vlada.gov.sk/prva-vyzva/</w:t>
              </w:r>
            </w:hyperlink>
          </w:p>
          <w:p w14:paraId="53CBA77E" w14:textId="77777777" w:rsidR="00791665" w:rsidRDefault="00EA33FA" w:rsidP="00791665">
            <w:pPr>
              <w:spacing w:after="0" w:line="240" w:lineRule="auto"/>
              <w:contextualSpacing/>
              <w:jc w:val="both"/>
              <w:rPr>
                <w:rStyle w:val="Hypertextovprepojenie"/>
                <w:rFonts w:ascii="Arial Narrow" w:hAnsi="Arial Narrow"/>
              </w:rPr>
            </w:pPr>
            <w:hyperlink r:id="rId18" w:history="1">
              <w:r w:rsidR="00791665" w:rsidRPr="0005332A">
                <w:rPr>
                  <w:rStyle w:val="Hypertextovprepojenie"/>
                  <w:rFonts w:ascii="Arial Narrow" w:hAnsi="Arial Narrow"/>
                </w:rPr>
                <w:t>http://www.danube.vlada.gov.sk/prva-vyzva/</w:t>
              </w:r>
            </w:hyperlink>
          </w:p>
          <w:p w14:paraId="46E56929" w14:textId="77777777" w:rsidR="00791665" w:rsidRPr="00E96265" w:rsidRDefault="00EA33FA" w:rsidP="00791665">
            <w:pPr>
              <w:spacing w:after="120" w:line="240" w:lineRule="auto"/>
              <w:contextualSpacing/>
              <w:jc w:val="both"/>
              <w:rPr>
                <w:rFonts w:ascii="Arial Narrow" w:eastAsia="Times New Roman" w:hAnsi="Arial Narrow"/>
                <w:color w:val="0000FF"/>
                <w:u w:val="single"/>
              </w:rPr>
            </w:pPr>
            <w:hyperlink r:id="rId19" w:history="1">
              <w:r w:rsidR="00791665" w:rsidRPr="00E96265">
                <w:rPr>
                  <w:rFonts w:ascii="Arial Narrow" w:eastAsia="Times New Roman" w:hAnsi="Arial Narrow"/>
                  <w:color w:val="0000FF"/>
                  <w:u w:val="single"/>
                </w:rPr>
                <w:t>https://ec.europa.eu/inea/en/connecting-europe-facility/cef-transport/apply-funding</w:t>
              </w:r>
            </w:hyperlink>
          </w:p>
          <w:p w14:paraId="6A00224F" w14:textId="77777777" w:rsidR="00791665" w:rsidRDefault="00EA33FA" w:rsidP="00791665">
            <w:pPr>
              <w:spacing w:after="120" w:line="240" w:lineRule="auto"/>
              <w:contextualSpacing/>
              <w:jc w:val="both"/>
              <w:rPr>
                <w:rFonts w:ascii="Arial Narrow" w:eastAsia="Times New Roman" w:hAnsi="Arial Narrow"/>
                <w:color w:val="0000FF"/>
                <w:u w:val="single"/>
              </w:rPr>
            </w:pPr>
            <w:hyperlink r:id="rId20" w:history="1"/>
          </w:p>
          <w:p w14:paraId="2231176E" w14:textId="77777777" w:rsidR="00791665" w:rsidRPr="00E96265" w:rsidRDefault="00791665" w:rsidP="00791665">
            <w:pPr>
              <w:spacing w:before="120" w:after="24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Časové zosúladenie termínov vyhlásených vyzvaní:</w:t>
            </w:r>
          </w:p>
          <w:p w14:paraId="505C8B8F" w14:textId="77777777" w:rsidR="00791665" w:rsidRPr="00E96265" w:rsidRDefault="00791665" w:rsidP="00791665">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V rámci identifikovaných synergických špecifických cieľov boli vyhlásené nasledujúce vyzvania:</w:t>
            </w:r>
          </w:p>
          <w:p w14:paraId="0962DA6C" w14:textId="77777777" w:rsidR="00791665" w:rsidRPr="00E96265" w:rsidRDefault="00791665" w:rsidP="00791665">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Vyzvanie č.</w:t>
            </w:r>
            <w:r w:rsidRPr="00E96265">
              <w:rPr>
                <w:rFonts w:ascii="Times New Roman" w:eastAsia="Times New Roman" w:hAnsi="Times New Roman"/>
              </w:rPr>
              <w:t xml:space="preserve"> </w:t>
            </w:r>
            <w:r w:rsidRPr="002615EB">
              <w:rPr>
                <w:rFonts w:ascii="Arial Narrow" w:hAnsi="Arial Narrow" w:cs="Arial"/>
                <w:color w:val="000000"/>
              </w:rPr>
              <w:t>OPII-2016/3.1/ŽSR-16-NP</w:t>
            </w:r>
            <w:r w:rsidRPr="00AE3208">
              <w:rPr>
                <w:rFonts w:ascii="Arial Narrow" w:hAnsi="Arial Narrow" w:cs="Arial"/>
                <w:color w:val="000000"/>
              </w:rPr>
              <w:t xml:space="preserve"> </w:t>
            </w:r>
            <w:r w:rsidRPr="00E96265">
              <w:rPr>
                <w:rFonts w:ascii="Arial Narrow" w:eastAsia="Times New Roman" w:hAnsi="Arial Narrow"/>
              </w:rPr>
              <w:t xml:space="preserve">bolo vyhlásené dňa </w:t>
            </w:r>
            <w:r w:rsidRPr="002615EB">
              <w:rPr>
                <w:rFonts w:ascii="Arial Narrow" w:eastAsia="Times New Roman" w:hAnsi="Arial Narrow"/>
                <w:b/>
              </w:rPr>
              <w:t>31</w:t>
            </w:r>
            <w:r w:rsidRPr="00E96265">
              <w:rPr>
                <w:rFonts w:ascii="Arial Narrow" w:eastAsia="Times New Roman" w:hAnsi="Arial Narrow"/>
                <w:b/>
              </w:rPr>
              <w:t>.</w:t>
            </w:r>
            <w:r>
              <w:rPr>
                <w:rFonts w:ascii="Arial Narrow" w:eastAsia="Times New Roman" w:hAnsi="Arial Narrow"/>
                <w:b/>
              </w:rPr>
              <w:t>5</w:t>
            </w:r>
            <w:r w:rsidRPr="00E96265">
              <w:rPr>
                <w:rFonts w:ascii="Arial Narrow" w:eastAsia="Times New Roman" w:hAnsi="Arial Narrow"/>
                <w:b/>
              </w:rPr>
              <w:t>.2016</w:t>
            </w:r>
            <w:r w:rsidRPr="00E96265">
              <w:rPr>
                <w:rFonts w:ascii="Arial Narrow" w:eastAsia="Times New Roman" w:hAnsi="Arial Narrow"/>
              </w:rPr>
              <w:t xml:space="preserve"> a ide o otvorené vyzvanie. </w:t>
            </w:r>
          </w:p>
          <w:p w14:paraId="3062232C" w14:textId="77777777" w:rsidR="00791665" w:rsidRPr="00E96265" w:rsidRDefault="00791665" w:rsidP="00791665">
            <w:pPr>
              <w:autoSpaceDE w:val="0"/>
              <w:autoSpaceDN w:val="0"/>
              <w:adjustRightInd w:val="0"/>
              <w:spacing w:after="0" w:line="240" w:lineRule="auto"/>
              <w:contextualSpacing/>
              <w:jc w:val="both"/>
              <w:rPr>
                <w:rFonts w:ascii="Arial Narrow" w:eastAsia="Times New Roman" w:hAnsi="Arial Narrow"/>
              </w:rPr>
            </w:pPr>
            <w:r w:rsidRPr="00E96265">
              <w:rPr>
                <w:rFonts w:ascii="Arial Narrow" w:eastAsia="Times New Roman" w:hAnsi="Arial Narrow"/>
              </w:rPr>
              <w:t xml:space="preserve">Vyzvanie č. </w:t>
            </w:r>
            <w:r w:rsidRPr="00655568">
              <w:rPr>
                <w:rFonts w:ascii="Arial Narrow" w:eastAsia="Times New Roman" w:hAnsi="Arial Narrow"/>
              </w:rPr>
              <w:t>IROP-PO1-SC121-2016-12</w:t>
            </w:r>
            <w:r w:rsidRPr="00E96265">
              <w:rPr>
                <w:rFonts w:ascii="Arial Narrow" w:eastAsia="Times New Roman" w:hAnsi="Arial Narrow"/>
              </w:rPr>
              <w:t xml:space="preserve"> bolo vyhlásené dňa </w:t>
            </w:r>
            <w:r>
              <w:rPr>
                <w:rFonts w:ascii="Arial Narrow" w:eastAsia="Times New Roman" w:hAnsi="Arial Narrow"/>
                <w:b/>
              </w:rPr>
              <w:t>6.12.</w:t>
            </w:r>
            <w:r w:rsidRPr="00E96265">
              <w:rPr>
                <w:rFonts w:ascii="Arial Narrow" w:eastAsia="Times New Roman" w:hAnsi="Arial Narrow"/>
                <w:b/>
              </w:rPr>
              <w:t>2016</w:t>
            </w:r>
            <w:r w:rsidRPr="00E96265">
              <w:rPr>
                <w:rFonts w:ascii="Arial Narrow" w:eastAsia="Times New Roman" w:hAnsi="Arial Narrow"/>
              </w:rPr>
              <w:t xml:space="preserve"> a ide o otvorené vyzvanie.</w:t>
            </w:r>
          </w:p>
          <w:p w14:paraId="3FEC22D4" w14:textId="77777777" w:rsidR="00791665" w:rsidRDefault="00791665" w:rsidP="00791665">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 rámci programu nadnárodnej spolupráce </w:t>
            </w:r>
            <w:proofErr w:type="spellStart"/>
            <w:r w:rsidRPr="00E96265">
              <w:rPr>
                <w:rFonts w:ascii="Arial Narrow" w:eastAsia="Times New Roman" w:hAnsi="Arial Narrow"/>
              </w:rPr>
              <w:t>Interreg</w:t>
            </w:r>
            <w:proofErr w:type="spellEnd"/>
            <w:r w:rsidRPr="00E96265">
              <w:rPr>
                <w:rFonts w:ascii="Arial Narrow" w:eastAsia="Times New Roman" w:hAnsi="Arial Narrow"/>
              </w:rPr>
              <w:t xml:space="preserve"> Stredná Európa boli od </w:t>
            </w:r>
            <w:r w:rsidRPr="00511F7E">
              <w:rPr>
                <w:rFonts w:ascii="Arial Narrow" w:eastAsia="Times New Roman" w:hAnsi="Arial Narrow"/>
                <w:b/>
              </w:rPr>
              <w:t>31.5.2016</w:t>
            </w:r>
            <w:r>
              <w:rPr>
                <w:rFonts w:ascii="Arial Narrow" w:eastAsia="Times New Roman" w:hAnsi="Arial Narrow"/>
              </w:rPr>
              <w:t xml:space="preserve"> vyhlásené/v platnosti celkovo dve</w:t>
            </w:r>
            <w:r w:rsidRPr="00E96265">
              <w:rPr>
                <w:rFonts w:ascii="Arial Narrow" w:eastAsia="Times New Roman" w:hAnsi="Arial Narrow"/>
              </w:rPr>
              <w:t xml:space="preserve"> výzvy, ktoré boli otvorené aj pre ŠC 4.1, ktorý prispieva k rovnakej oblasti ako vyzvanie č.</w:t>
            </w:r>
            <w:r w:rsidRPr="00E96265">
              <w:rPr>
                <w:rFonts w:ascii="Times New Roman" w:eastAsia="Times New Roman" w:hAnsi="Times New Roman"/>
              </w:rPr>
              <w:t xml:space="preserve"> </w:t>
            </w:r>
            <w:r w:rsidRPr="002615EB">
              <w:rPr>
                <w:rFonts w:ascii="Arial Narrow" w:hAnsi="Arial Narrow" w:cs="Arial"/>
                <w:color w:val="000000"/>
              </w:rPr>
              <w:t>OPII-2016/3.1/ŽSR-16-NP</w:t>
            </w:r>
            <w:r w:rsidRPr="00E96265">
              <w:rPr>
                <w:rFonts w:ascii="Arial Narrow" w:eastAsia="Times New Roman" w:hAnsi="Arial Narrow"/>
              </w:rPr>
              <w:t>.</w:t>
            </w:r>
          </w:p>
          <w:p w14:paraId="610102AB" w14:textId="77777777" w:rsidR="00791665" w:rsidRDefault="00791665" w:rsidP="00791665">
            <w:pPr>
              <w:autoSpaceDE w:val="0"/>
              <w:autoSpaceDN w:val="0"/>
              <w:adjustRightInd w:val="0"/>
              <w:spacing w:before="120" w:after="0" w:line="240" w:lineRule="auto"/>
              <w:jc w:val="both"/>
              <w:rPr>
                <w:rFonts w:ascii="Arial Narrow" w:hAnsi="Arial Narrow" w:cs="Arial"/>
                <w:color w:val="000000"/>
              </w:rPr>
            </w:pPr>
            <w:r w:rsidRPr="00E96265">
              <w:rPr>
                <w:rFonts w:ascii="Arial Narrow" w:eastAsia="Times New Roman" w:hAnsi="Arial Narrow"/>
              </w:rPr>
              <w:t xml:space="preserve">V rámci programu nadnárodnej spolupráce </w:t>
            </w:r>
            <w:proofErr w:type="spellStart"/>
            <w:r w:rsidRPr="00E96265">
              <w:rPr>
                <w:rFonts w:ascii="Arial Narrow" w:eastAsia="Times New Roman" w:hAnsi="Arial Narrow"/>
              </w:rPr>
              <w:t>Interreg</w:t>
            </w:r>
            <w:proofErr w:type="spellEnd"/>
            <w:r w:rsidRPr="00E96265">
              <w:rPr>
                <w:rFonts w:ascii="Arial Narrow" w:eastAsia="Times New Roman" w:hAnsi="Arial Narrow"/>
              </w:rPr>
              <w:t xml:space="preserve"> </w:t>
            </w:r>
            <w:r>
              <w:rPr>
                <w:rFonts w:ascii="Arial Narrow" w:eastAsia="Times New Roman" w:hAnsi="Arial Narrow"/>
              </w:rPr>
              <w:t>Dunajský nadnárodný program bola</w:t>
            </w:r>
            <w:r w:rsidRPr="00E96265">
              <w:rPr>
                <w:rFonts w:ascii="Arial Narrow" w:eastAsia="Times New Roman" w:hAnsi="Arial Narrow"/>
              </w:rPr>
              <w:t xml:space="preserve"> od </w:t>
            </w:r>
            <w:r w:rsidRPr="00511F7E">
              <w:rPr>
                <w:rFonts w:ascii="Arial Narrow" w:eastAsia="Times New Roman" w:hAnsi="Arial Narrow"/>
                <w:b/>
              </w:rPr>
              <w:t>31.5.2016</w:t>
            </w:r>
            <w:r w:rsidRPr="00E96265">
              <w:rPr>
                <w:rFonts w:ascii="Arial Narrow" w:eastAsia="Times New Roman" w:hAnsi="Arial Narrow"/>
              </w:rPr>
              <w:t xml:space="preserve"> vyhlásen</w:t>
            </w:r>
            <w:r>
              <w:rPr>
                <w:rFonts w:ascii="Arial Narrow" w:eastAsia="Times New Roman" w:hAnsi="Arial Narrow"/>
              </w:rPr>
              <w:t>á</w:t>
            </w:r>
            <w:r w:rsidRPr="00E96265">
              <w:rPr>
                <w:rFonts w:ascii="Arial Narrow" w:eastAsia="Times New Roman" w:hAnsi="Arial Narrow"/>
              </w:rPr>
              <w:t xml:space="preserve">/v platnosti </w:t>
            </w:r>
            <w:r>
              <w:rPr>
                <w:rFonts w:ascii="Arial Narrow" w:eastAsia="Times New Roman" w:hAnsi="Arial Narrow"/>
              </w:rPr>
              <w:t>jedna výzva</w:t>
            </w:r>
            <w:r w:rsidRPr="00E96265">
              <w:rPr>
                <w:rFonts w:ascii="Arial Narrow" w:eastAsia="Times New Roman" w:hAnsi="Arial Narrow"/>
              </w:rPr>
              <w:t xml:space="preserve">, </w:t>
            </w:r>
            <w:r w:rsidRPr="00F75DF3">
              <w:rPr>
                <w:rFonts w:ascii="Arial Narrow" w:eastAsia="Times New Roman" w:hAnsi="Arial Narrow"/>
              </w:rPr>
              <w:t>ktor</w:t>
            </w:r>
            <w:r>
              <w:rPr>
                <w:rFonts w:ascii="Arial Narrow" w:eastAsia="Times New Roman" w:hAnsi="Arial Narrow"/>
              </w:rPr>
              <w:t>á</w:t>
            </w:r>
            <w:r w:rsidRPr="00F75DF3">
              <w:rPr>
                <w:rFonts w:ascii="Arial Narrow" w:eastAsia="Times New Roman" w:hAnsi="Arial Narrow"/>
              </w:rPr>
              <w:t xml:space="preserve"> bol</w:t>
            </w:r>
            <w:r>
              <w:rPr>
                <w:rFonts w:ascii="Arial Narrow" w:eastAsia="Times New Roman" w:hAnsi="Arial Narrow"/>
              </w:rPr>
              <w:t>a</w:t>
            </w:r>
            <w:r w:rsidRPr="00F75DF3">
              <w:rPr>
                <w:rFonts w:ascii="Arial Narrow" w:eastAsia="Times New Roman" w:hAnsi="Arial Narrow"/>
              </w:rPr>
              <w:t xml:space="preserve"> otvorené aj pre ŠC 3.1, ktorý prispieva k rovnakej oblasti ako vyzvanie </w:t>
            </w:r>
            <w:r w:rsidRPr="00E96265">
              <w:rPr>
                <w:rFonts w:ascii="Arial Narrow" w:eastAsia="Times New Roman" w:hAnsi="Arial Narrow"/>
              </w:rPr>
              <w:t xml:space="preserve"> č.</w:t>
            </w:r>
            <w:r w:rsidRPr="00E96265">
              <w:rPr>
                <w:rFonts w:ascii="Times New Roman" w:eastAsia="Times New Roman" w:hAnsi="Times New Roman"/>
              </w:rPr>
              <w:t xml:space="preserve"> </w:t>
            </w:r>
            <w:r w:rsidRPr="002615EB">
              <w:rPr>
                <w:rFonts w:ascii="Arial Narrow" w:hAnsi="Arial Narrow" w:cs="Arial"/>
                <w:color w:val="000000"/>
              </w:rPr>
              <w:t>OPII-2016/3.1/ŽSR-16-NP</w:t>
            </w:r>
            <w:r>
              <w:rPr>
                <w:rFonts w:ascii="Arial Narrow" w:hAnsi="Arial Narrow" w:cs="Arial"/>
                <w:color w:val="000000"/>
              </w:rPr>
              <w:t>.</w:t>
            </w:r>
          </w:p>
          <w:p w14:paraId="7ED04A49" w14:textId="77777777" w:rsidR="00791665" w:rsidRDefault="00791665" w:rsidP="00791665">
            <w:pPr>
              <w:autoSpaceDE w:val="0"/>
              <w:autoSpaceDN w:val="0"/>
              <w:adjustRightInd w:val="0"/>
              <w:spacing w:before="120" w:after="0" w:line="240" w:lineRule="auto"/>
              <w:jc w:val="both"/>
              <w:rPr>
                <w:rFonts w:ascii="Arial Narrow" w:hAnsi="Arial Narrow" w:cs="Arial"/>
                <w:color w:val="000000"/>
              </w:rPr>
            </w:pPr>
            <w:r w:rsidRPr="00E96265">
              <w:rPr>
                <w:rFonts w:ascii="Arial Narrow" w:eastAsia="Times New Roman" w:hAnsi="Arial Narrow"/>
              </w:rPr>
              <w:t xml:space="preserve">V rámci nástroja CEF boli od </w:t>
            </w:r>
            <w:r>
              <w:rPr>
                <w:rFonts w:ascii="Arial Narrow" w:eastAsia="Times New Roman" w:hAnsi="Arial Narrow"/>
                <w:b/>
              </w:rPr>
              <w:t>31.5.</w:t>
            </w:r>
            <w:r w:rsidRPr="00E96265">
              <w:rPr>
                <w:rFonts w:ascii="Arial Narrow" w:eastAsia="Times New Roman" w:hAnsi="Arial Narrow"/>
                <w:b/>
              </w:rPr>
              <w:t>2016</w:t>
            </w:r>
            <w:r w:rsidRPr="00E96265">
              <w:rPr>
                <w:rFonts w:ascii="Arial Narrow" w:eastAsia="Times New Roman" w:hAnsi="Arial Narrow"/>
              </w:rPr>
              <w:t xml:space="preserve"> vyhlásené/v platnosti celkovo 4 výzvy pre oblasť Transport, ktorej cieľom je taktiež odstraňovanie </w:t>
            </w:r>
            <w:r w:rsidRPr="00E96265">
              <w:rPr>
                <w:rFonts w:ascii="Arial Narrow" w:hAnsi="Arial Narrow" w:cs="Arial"/>
                <w:color w:val="000000"/>
              </w:rPr>
              <w:t xml:space="preserve">kľúčových úzkych miest na infraštruktúre TEN-T rovnako ako v prípade vyzvania </w:t>
            </w:r>
            <w:r w:rsidRPr="00E96265">
              <w:rPr>
                <w:rFonts w:ascii="Arial Narrow" w:eastAsia="Times New Roman" w:hAnsi="Arial Narrow"/>
              </w:rPr>
              <w:t>č.</w:t>
            </w:r>
            <w:r w:rsidRPr="00E96265">
              <w:rPr>
                <w:rFonts w:ascii="Times New Roman" w:eastAsia="Times New Roman" w:hAnsi="Times New Roman"/>
              </w:rPr>
              <w:t xml:space="preserve"> </w:t>
            </w:r>
            <w:r w:rsidRPr="002615EB">
              <w:rPr>
                <w:rFonts w:ascii="Arial Narrow" w:hAnsi="Arial Narrow" w:cs="Arial"/>
                <w:color w:val="000000"/>
              </w:rPr>
              <w:t>OPII-2016/3.1/ŽSR-16-NP</w:t>
            </w:r>
            <w:r>
              <w:rPr>
                <w:rFonts w:ascii="Arial Narrow" w:eastAsia="Times New Roman" w:hAnsi="Arial Narrow"/>
              </w:rPr>
              <w:t>.</w:t>
            </w:r>
          </w:p>
          <w:p w14:paraId="17BECF81" w14:textId="77777777" w:rsidR="00791665" w:rsidRPr="00E96265" w:rsidRDefault="00791665" w:rsidP="00791665">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rPr>
              <w:t xml:space="preserve"> </w:t>
            </w:r>
          </w:p>
          <w:p w14:paraId="0E2B3A71" w14:textId="77777777" w:rsidR="00791665" w:rsidRPr="00E96265" w:rsidRDefault="00791665" w:rsidP="00791665">
            <w:pPr>
              <w:autoSpaceDE w:val="0"/>
              <w:autoSpaceDN w:val="0"/>
              <w:adjustRightInd w:val="0"/>
              <w:spacing w:before="120" w:after="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Informácia o oblastiach, v rámci ktorých dochádza k synergii či komplementárnym účinkom:</w:t>
            </w:r>
          </w:p>
          <w:p w14:paraId="0108DFBC" w14:textId="2B6DCBD5" w:rsidR="00791665" w:rsidRPr="00A11DBD" w:rsidRDefault="00791665" w:rsidP="00791665">
            <w:pPr>
              <w:pStyle w:val="Default"/>
              <w:spacing w:before="120"/>
              <w:jc w:val="both"/>
              <w:rPr>
                <w:rFonts w:ascii="Arial Narrow" w:hAnsi="Arial Narrow"/>
                <w:color w:val="auto"/>
                <w:sz w:val="22"/>
                <w:szCs w:val="22"/>
              </w:rPr>
            </w:pPr>
            <w:r w:rsidRPr="00E96265">
              <w:rPr>
                <w:rFonts w:ascii="Arial Narrow" w:hAnsi="Arial Narrow"/>
              </w:rPr>
              <w:t>Medzi uvedenými vyzvaniami dochádza k synergii v rámci oblasti podpory, ktorá je u všetkých rovnaká a tou je Podpora udržateľnej dopravy a odstraňovanie prekážok v kľúčových sieťových infraštruktúrach (Tematický cieľ č. 7).</w:t>
            </w:r>
          </w:p>
        </w:tc>
      </w:tr>
    </w:tbl>
    <w:p w14:paraId="74F07878" w14:textId="77777777" w:rsidR="00791665" w:rsidRPr="00F1589B" w:rsidRDefault="00791665"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765EE3">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765EE3">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1B8E9" w14:textId="77777777" w:rsidR="009213AB" w:rsidRDefault="009213AB"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E62E011" w14:textId="6E04C553" w:rsidR="009213AB" w:rsidRDefault="009213AB" w:rsidP="009213AB">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r w:rsidR="009871DF">
              <w:rPr>
                <w:rFonts w:ascii="Arial Narrow" w:hAnsi="Arial Narrow" w:cs="Arial"/>
                <w:color w:val="000000"/>
                <w:lang w:eastAsia="sk-SK"/>
              </w:rPr>
              <w:t> </w:t>
            </w:r>
          </w:p>
          <w:p w14:paraId="723579CB" w14:textId="314DC0E3" w:rsidR="0030137E" w:rsidRPr="00FF5D3E" w:rsidRDefault="009213AB" w:rsidP="009213AB">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1c Doplňujúce </w:t>
            </w:r>
            <w:r w:rsidR="009871DF">
              <w:rPr>
                <w:rFonts w:ascii="Arial Narrow" w:hAnsi="Arial Narrow" w:cs="Arial"/>
                <w:color w:val="000000"/>
                <w:lang w:eastAsia="sk-SK"/>
              </w:rPr>
              <w:t>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0DB49882"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420DCB15"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03A82092" w:rsidR="00D37D33" w:rsidRPr="00FF5D3E" w:rsidRDefault="00CC506F"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nenávratný finančný príspevok, resp. o príspevok v zmysle čl. 105a a </w:t>
            </w:r>
            <w:proofErr w:type="spellStart"/>
            <w:r w:rsidRPr="004C758F">
              <w:rPr>
                <w:rFonts w:ascii="Arial Narrow" w:hAnsi="Arial Narrow" w:cstheme="minorHAnsi"/>
                <w:bCs/>
                <w:iCs/>
              </w:rPr>
              <w:t>nasl</w:t>
            </w:r>
            <w:proofErr w:type="spellEnd"/>
            <w:r w:rsidRPr="004C758F">
              <w:rPr>
                <w:rFonts w:ascii="Arial Narrow" w:hAnsi="Arial Narrow" w:cstheme="minorHAnsi"/>
                <w:bCs/>
                <w:iCs/>
              </w:rPr>
              <w:t>. nariadenia Európskeho parlamentu a Rady (EÚ, Euratom) 1929/2015 z 28. októbra 2015, ktorým sa mení nariadenie (EÚ, Euratom) č. 966/2012 o rozpočtových pravidlách, ktoré sa vzťahujú na všeobecný rozpočet Únie</w:t>
            </w:r>
          </w:p>
        </w:tc>
      </w:tr>
      <w:tr w:rsidR="00D37D33" w14:paraId="27901C56"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FE344A8" w14:textId="63F63C28" w:rsidR="00D37D33" w:rsidRDefault="009213AB"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6CCDA06B" w14:textId="18C595AB" w:rsidR="00D37D33" w:rsidRPr="00964CBD" w:rsidRDefault="00D37D33" w:rsidP="00D37D3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E493B" w14:textId="77777777" w:rsidR="009621E6" w:rsidRDefault="009621E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4BDCC7C9" w:rsidR="0049783F" w:rsidRDefault="0049783F" w:rsidP="00F1589B">
        <w:pPr>
          <w:pStyle w:val="Pta"/>
        </w:pPr>
        <w:r w:rsidRPr="00D45093">
          <w:rPr>
            <w:rFonts w:asciiTheme="minorHAnsi" w:hAnsiTheme="minorHAnsi"/>
            <w:sz w:val="20"/>
            <w:szCs w:val="20"/>
          </w:rPr>
          <w:t>Vyzvanie OPII-2016/</w:t>
        </w:r>
        <w:r w:rsidR="00310EA1">
          <w:rPr>
            <w:rFonts w:asciiTheme="minorHAnsi" w:hAnsiTheme="minorHAnsi"/>
            <w:sz w:val="20"/>
            <w:szCs w:val="20"/>
          </w:rPr>
          <w:t>3</w:t>
        </w:r>
        <w:r w:rsidRPr="00D45093">
          <w:rPr>
            <w:rFonts w:asciiTheme="minorHAnsi" w:hAnsiTheme="minorHAnsi"/>
            <w:sz w:val="20"/>
            <w:szCs w:val="20"/>
          </w:rPr>
          <w:t>.1/</w:t>
        </w:r>
        <w:r w:rsidR="006B3C3A">
          <w:rPr>
            <w:rFonts w:asciiTheme="minorHAnsi" w:hAnsiTheme="minorHAnsi"/>
            <w:sz w:val="20"/>
            <w:szCs w:val="20"/>
          </w:rPr>
          <w:t>ŽSR</w:t>
        </w:r>
        <w:r>
          <w:rPr>
            <w:rFonts w:asciiTheme="minorHAnsi" w:hAnsiTheme="minorHAnsi"/>
            <w:sz w:val="20"/>
            <w:szCs w:val="20"/>
          </w:rPr>
          <w:t>-</w:t>
        </w:r>
        <w:r w:rsidR="00310EA1">
          <w:rPr>
            <w:rFonts w:asciiTheme="minorHAnsi" w:hAnsiTheme="minorHAnsi"/>
            <w:sz w:val="20"/>
            <w:szCs w:val="20"/>
          </w:rPr>
          <w:t>1</w:t>
        </w:r>
        <w:r w:rsidR="00F605EE">
          <w:rPr>
            <w:rFonts w:asciiTheme="minorHAnsi" w:hAnsiTheme="minorHAnsi"/>
            <w:sz w:val="20"/>
            <w:szCs w:val="20"/>
          </w:rPr>
          <w:t>6</w:t>
        </w:r>
        <w:r w:rsidRPr="00D45093">
          <w:rPr>
            <w:rFonts w:asciiTheme="minorHAnsi" w:hAnsiTheme="minorHAnsi"/>
            <w:sz w:val="20"/>
            <w:szCs w:val="20"/>
          </w:rPr>
          <w:t>-</w:t>
        </w:r>
        <w:r w:rsidR="00F4796C">
          <w:rPr>
            <w:rFonts w:asciiTheme="minorHAnsi" w:hAnsiTheme="minorHAnsi"/>
            <w:sz w:val="20"/>
            <w:szCs w:val="20"/>
          </w:rPr>
          <w:t>N</w:t>
        </w:r>
        <w:r>
          <w:rPr>
            <w:rFonts w:asciiTheme="minorHAnsi" w:hAnsiTheme="minorHAnsi"/>
            <w:sz w:val="20"/>
            <w:szCs w:val="20"/>
          </w:rPr>
          <w:t>P</w:t>
        </w: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EA33FA">
          <w:rPr>
            <w:rFonts w:asciiTheme="minorHAnsi" w:hAnsiTheme="minorHAnsi"/>
            <w:noProof/>
            <w:sz w:val="20"/>
            <w:szCs w:val="20"/>
          </w:rPr>
          <w:t>13</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4B867B77" w14:textId="77777777" w:rsidR="007416CF" w:rsidRDefault="007416CF" w:rsidP="00DF0D6B">
      <w:pPr>
        <w:pStyle w:val="Textpoznmkypodiarou"/>
      </w:pPr>
      <w:r>
        <w:rPr>
          <w:rStyle w:val="Odkaznapoznmkupodiarou"/>
        </w:rPr>
        <w:footnoteRef/>
      </w:r>
      <w:r>
        <w:t xml:space="preserve"> </w:t>
      </w:r>
      <w:r w:rsidRPr="00D45093">
        <w:rPr>
          <w:rFonts w:ascii="Arial Narrow" w:hAnsi="Arial Narrow"/>
          <w:sz w:val="18"/>
          <w:szCs w:val="18"/>
        </w:rPr>
        <w:t>Zákon č. 82/2005 Z. z. o nelegálnej práci a nelegálnom zamestnávaní v znení neskorších predpisov</w:t>
      </w:r>
      <w:r>
        <w:rPr>
          <w:sz w:val="18"/>
          <w:szCs w:val="18"/>
        </w:rPr>
        <w:t xml:space="preserve"> </w:t>
      </w:r>
      <w:r>
        <w:t xml:space="preserve"> </w:t>
      </w:r>
    </w:p>
  </w:footnote>
  <w:footnote w:id="2">
    <w:p w14:paraId="1348DF2D" w14:textId="77777777" w:rsidR="007416CF" w:rsidRPr="00F84564" w:rsidRDefault="007416CF"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w:t>
      </w:r>
      <w:r w:rsidRPr="00F84564">
        <w:rPr>
          <w:rFonts w:ascii="Arial Narrow" w:hAnsi="Arial Narrow"/>
          <w:sz w:val="18"/>
          <w:szCs w:val="18"/>
        </w:rPr>
        <w:t xml:space="preserve">Zákon č. 24/2006 Z. z. o posudzovaní vplyvov na životné prostredie a o zmene a doplnení niektorých zákonov v znení neskorších predpisov  </w:t>
      </w:r>
    </w:p>
  </w:footnote>
  <w:footnote w:id="3">
    <w:p w14:paraId="26948C0D" w14:textId="786EB06E" w:rsidR="007416CF" w:rsidRPr="00626FE8" w:rsidRDefault="007416CF"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w:t>
      </w:r>
      <w:r w:rsidRPr="00626FE8">
        <w:rPr>
          <w:rFonts w:ascii="Arial Narrow" w:hAnsi="Arial Narrow"/>
          <w:sz w:val="18"/>
          <w:szCs w:val="18"/>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EC635E">
          <w:rPr>
            <w:rStyle w:val="Hypertextovprepojenie"/>
            <w:rFonts w:ascii="Arial Narrow" w:hAnsi="Arial Narrow"/>
            <w:sz w:val="18"/>
            <w:szCs w:val="18"/>
          </w:rPr>
          <w:t>http://hpur.vlada.gov.sk</w:t>
        </w:r>
      </w:hyperlink>
      <w:r w:rsidRPr="00EC635E">
        <w:rPr>
          <w:rFonts w:ascii="Arial Narrow" w:hAnsi="Arial Narrow"/>
          <w:sz w:val="18"/>
          <w:szCs w:val="18"/>
        </w:rPr>
        <w:t xml:space="preserve">. Systém implementácie HP RMŽaN na webovom sídle </w:t>
      </w:r>
      <w:hyperlink r:id="rId2" w:history="1">
        <w:r w:rsidRPr="00EC635E">
          <w:rPr>
            <w:rStyle w:val="Hypertextovprepojenie"/>
            <w:rFonts w:ascii="Arial Narrow" w:hAnsi="Arial Narrow"/>
            <w:sz w:val="18"/>
            <w:szCs w:val="18"/>
          </w:rPr>
          <w:t>https://www.gender.gov.sk/po-2014-2020/dokumenty/riadiace-dokumenty/</w:t>
        </w:r>
      </w:hyperlink>
      <w:r>
        <w:rPr>
          <w:rFonts w:ascii="Arial Narrow" w:hAnsi="Arial Narrow"/>
          <w:sz w:val="18"/>
          <w:szCs w:val="18"/>
        </w:rPr>
        <w:t>.</w:t>
      </w:r>
      <w:r w:rsidRPr="00626FE8">
        <w:rPr>
          <w:rFonts w:ascii="Arial Narrow" w:hAnsi="Arial Narrow"/>
          <w:sz w:val="18"/>
          <w:szCs w:val="18"/>
        </w:rPr>
        <w:t xml:space="preserve">  </w:t>
      </w:r>
    </w:p>
  </w:footnote>
  <w:footnote w:id="4">
    <w:p w14:paraId="1C56CC60" w14:textId="77777777" w:rsidR="007416CF" w:rsidRPr="00735B17" w:rsidRDefault="007416CF" w:rsidP="00643C2E">
      <w:pPr>
        <w:pStyle w:val="Textpoznmkypodiarou"/>
        <w:jc w:val="both"/>
        <w:rPr>
          <w:rFonts w:ascii="Arial Narrow" w:hAnsi="Arial Narrow"/>
          <w:sz w:val="18"/>
          <w:szCs w:val="18"/>
        </w:rPr>
      </w:pPr>
      <w:r>
        <w:rPr>
          <w:rStyle w:val="Odkaznapoznmkupodiarou"/>
        </w:rPr>
        <w:footnoteRef/>
      </w:r>
      <w:r>
        <w:t xml:space="preserve"> </w:t>
      </w:r>
      <w:r w:rsidRPr="00735B17">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5B17">
        <w:rPr>
          <w:rFonts w:ascii="Arial Narrow" w:hAnsi="Arial Narrow"/>
          <w:bCs/>
          <w:sz w:val="18"/>
          <w:szCs w:val="18"/>
        </w:rPr>
        <w:t xml:space="preserve"> na roky 2016 – 2020, uznesenie vlády SR č. </w:t>
      </w:r>
      <w:r w:rsidRPr="00735B17">
        <w:rPr>
          <w:rFonts w:ascii="Arial Narrow" w:hAnsi="Arial Narrow"/>
          <w:sz w:val="18"/>
          <w:szCs w:val="18"/>
        </w:rPr>
        <w:t xml:space="preserve">590/2016 zo dňa 14.12.2016 </w:t>
      </w:r>
      <w:hyperlink r:id="rId3" w:history="1">
        <w:r w:rsidRPr="00735B17">
          <w:rPr>
            <w:rStyle w:val="Hypertextovprepojenie"/>
            <w:rFonts w:ascii="Arial Narrow" w:hAnsi="Arial Narrow"/>
          </w:rPr>
          <w:t>http://www.rokovania.sk/Rokovanie.aspx/BodRokovaniaDetail?idMaterial=26092</w:t>
        </w:r>
      </w:hyperlink>
      <w:r w:rsidRPr="00735B17">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48EB466E" w14:textId="77777777" w:rsidR="007416CF" w:rsidRDefault="007416CF" w:rsidP="00643C2E">
      <w:pPr>
        <w:pStyle w:val="Textpoznmkypodiarou"/>
      </w:pPr>
    </w:p>
  </w:footnote>
  <w:footnote w:id="5">
    <w:p w14:paraId="3E1AD737" w14:textId="5C6815A3" w:rsidR="007416CF" w:rsidRDefault="007416CF" w:rsidP="00F86916">
      <w:pPr>
        <w:pStyle w:val="Textpoznmkypodiarou"/>
      </w:pPr>
      <w:r>
        <w:rPr>
          <w:rStyle w:val="Odkaznapoznmkupodiarou"/>
        </w:rPr>
        <w:footnoteRef/>
      </w:r>
      <w:r>
        <w:t xml:space="preserve"> </w:t>
      </w:r>
      <w:r w:rsidRPr="00D748D1">
        <w:rPr>
          <w:rFonts w:ascii="Arial Narrow" w:hAnsi="Arial Narrow"/>
          <w:sz w:val="18"/>
          <w:szCs w:val="18"/>
        </w:rPr>
        <w:t>Vestník MDV SR č. 3 z 30. apríla 2013</w:t>
      </w:r>
      <w:r>
        <w:t xml:space="preserve"> </w:t>
      </w:r>
      <w:hyperlink r:id="rId4" w:history="1">
        <w:r w:rsidRPr="00405E8D">
          <w:rPr>
            <w:rStyle w:val="Hypertextovprepojenie"/>
          </w:rPr>
          <w:t>http://www.telecom.gov.sk/index/index.php?ids=121</w:t>
        </w:r>
      </w:hyperlink>
      <w:hyperlink r:id="rId5" w:history="1"/>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365BD" w14:textId="77777777" w:rsidR="009621E6" w:rsidRDefault="009621E6">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97058" w14:textId="2634C13E" w:rsidR="003B2CB9" w:rsidRDefault="009621E6" w:rsidP="00410663">
    <w:pPr>
      <w:pStyle w:val="Hlavika"/>
      <w:jc w:val="center"/>
    </w:pPr>
    <w:r>
      <w:rPr>
        <w:noProof/>
      </w:rPr>
      <w:drawing>
        <wp:inline distT="0" distB="0" distL="0" distR="0" wp14:anchorId="70BEC0B9" wp14:editId="00030B98">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197E112A" w:rsidR="0049783F" w:rsidRPr="00513315" w:rsidRDefault="0049783F" w:rsidP="00410663">
    <w:pPr>
      <w:pStyle w:val="Hlavika"/>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8F12F" w14:textId="77777777" w:rsidR="009621E6" w:rsidRDefault="009621E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554C0F"/>
    <w:multiLevelType w:val="hybridMultilevel"/>
    <w:tmpl w:val="3EB655FE"/>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06240D5"/>
    <w:multiLevelType w:val="hybridMultilevel"/>
    <w:tmpl w:val="39305A08"/>
    <w:lvl w:ilvl="0" w:tplc="4B1CFB64">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2487F2F"/>
    <w:multiLevelType w:val="hybridMultilevel"/>
    <w:tmpl w:val="96FE1ED0"/>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A6417CD"/>
    <w:multiLevelType w:val="multilevel"/>
    <w:tmpl w:val="95627D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7"/>
  </w:num>
  <w:num w:numId="4">
    <w:abstractNumId w:val="4"/>
  </w:num>
  <w:num w:numId="5">
    <w:abstractNumId w:val="13"/>
  </w:num>
  <w:num w:numId="6">
    <w:abstractNumId w:val="0"/>
  </w:num>
  <w:num w:numId="7">
    <w:abstractNumId w:val="11"/>
  </w:num>
  <w:num w:numId="8">
    <w:abstractNumId w:val="6"/>
  </w:num>
  <w:num w:numId="9">
    <w:abstractNumId w:val="2"/>
  </w:num>
  <w:num w:numId="10">
    <w:abstractNumId w:val="9"/>
  </w:num>
  <w:num w:numId="11">
    <w:abstractNumId w:val="5"/>
  </w:num>
  <w:num w:numId="12">
    <w:abstractNumId w:val="3"/>
  </w:num>
  <w:num w:numId="13">
    <w:abstractNumId w:val="1"/>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5B4"/>
    <w:rsid w:val="00004FFD"/>
    <w:rsid w:val="00010096"/>
    <w:rsid w:val="0001092D"/>
    <w:rsid w:val="000139AF"/>
    <w:rsid w:val="00014418"/>
    <w:rsid w:val="00015A80"/>
    <w:rsid w:val="00020171"/>
    <w:rsid w:val="00022F0D"/>
    <w:rsid w:val="00023623"/>
    <w:rsid w:val="000301D5"/>
    <w:rsid w:val="0003139F"/>
    <w:rsid w:val="000339AF"/>
    <w:rsid w:val="00036D94"/>
    <w:rsid w:val="0004034C"/>
    <w:rsid w:val="00040A64"/>
    <w:rsid w:val="00041AC8"/>
    <w:rsid w:val="00050078"/>
    <w:rsid w:val="0005030A"/>
    <w:rsid w:val="00051900"/>
    <w:rsid w:val="00052E96"/>
    <w:rsid w:val="00072336"/>
    <w:rsid w:val="00072F94"/>
    <w:rsid w:val="0007348A"/>
    <w:rsid w:val="0007440F"/>
    <w:rsid w:val="0007481E"/>
    <w:rsid w:val="00075ADB"/>
    <w:rsid w:val="00076A60"/>
    <w:rsid w:val="00077138"/>
    <w:rsid w:val="00077421"/>
    <w:rsid w:val="00082728"/>
    <w:rsid w:val="00086681"/>
    <w:rsid w:val="0009136F"/>
    <w:rsid w:val="00092DC7"/>
    <w:rsid w:val="000A5FA5"/>
    <w:rsid w:val="000A7225"/>
    <w:rsid w:val="000A7C44"/>
    <w:rsid w:val="000B25EE"/>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544"/>
    <w:rsid w:val="000F6860"/>
    <w:rsid w:val="000F6F11"/>
    <w:rsid w:val="00100493"/>
    <w:rsid w:val="001007BA"/>
    <w:rsid w:val="00104C1B"/>
    <w:rsid w:val="001058E9"/>
    <w:rsid w:val="00106114"/>
    <w:rsid w:val="001068D5"/>
    <w:rsid w:val="001124DF"/>
    <w:rsid w:val="00112813"/>
    <w:rsid w:val="001141EA"/>
    <w:rsid w:val="0011721B"/>
    <w:rsid w:val="00117A89"/>
    <w:rsid w:val="00117AB1"/>
    <w:rsid w:val="00125B83"/>
    <w:rsid w:val="00125D1B"/>
    <w:rsid w:val="00127418"/>
    <w:rsid w:val="00127E93"/>
    <w:rsid w:val="0013005D"/>
    <w:rsid w:val="0013088C"/>
    <w:rsid w:val="00133AC6"/>
    <w:rsid w:val="0013632E"/>
    <w:rsid w:val="00136E09"/>
    <w:rsid w:val="00142C76"/>
    <w:rsid w:val="00146D93"/>
    <w:rsid w:val="00152088"/>
    <w:rsid w:val="00153CC2"/>
    <w:rsid w:val="0015480B"/>
    <w:rsid w:val="00156B90"/>
    <w:rsid w:val="00164511"/>
    <w:rsid w:val="0016481D"/>
    <w:rsid w:val="00164A0A"/>
    <w:rsid w:val="00166C09"/>
    <w:rsid w:val="00166C3D"/>
    <w:rsid w:val="00170B2E"/>
    <w:rsid w:val="00171DF4"/>
    <w:rsid w:val="00172777"/>
    <w:rsid w:val="0017599E"/>
    <w:rsid w:val="001919B0"/>
    <w:rsid w:val="00192D85"/>
    <w:rsid w:val="0019507D"/>
    <w:rsid w:val="0019798D"/>
    <w:rsid w:val="00197D54"/>
    <w:rsid w:val="00197E1E"/>
    <w:rsid w:val="001A1306"/>
    <w:rsid w:val="001A1801"/>
    <w:rsid w:val="001A30F9"/>
    <w:rsid w:val="001A3ACB"/>
    <w:rsid w:val="001A469B"/>
    <w:rsid w:val="001B28E4"/>
    <w:rsid w:val="001B4BF0"/>
    <w:rsid w:val="001C174A"/>
    <w:rsid w:val="001C1816"/>
    <w:rsid w:val="001C39E3"/>
    <w:rsid w:val="001D0AD7"/>
    <w:rsid w:val="001D2832"/>
    <w:rsid w:val="001D29D9"/>
    <w:rsid w:val="001E0853"/>
    <w:rsid w:val="001E486C"/>
    <w:rsid w:val="001E71A3"/>
    <w:rsid w:val="001E78C0"/>
    <w:rsid w:val="001E7CC1"/>
    <w:rsid w:val="001F12C1"/>
    <w:rsid w:val="001F32F0"/>
    <w:rsid w:val="001F3E39"/>
    <w:rsid w:val="001F7BF9"/>
    <w:rsid w:val="0020086E"/>
    <w:rsid w:val="00202006"/>
    <w:rsid w:val="0020286D"/>
    <w:rsid w:val="00202DEC"/>
    <w:rsid w:val="00205B5C"/>
    <w:rsid w:val="00206BFA"/>
    <w:rsid w:val="00207F54"/>
    <w:rsid w:val="00214F88"/>
    <w:rsid w:val="00223511"/>
    <w:rsid w:val="0022397A"/>
    <w:rsid w:val="00223C3F"/>
    <w:rsid w:val="00224224"/>
    <w:rsid w:val="00224576"/>
    <w:rsid w:val="00226939"/>
    <w:rsid w:val="00231926"/>
    <w:rsid w:val="00231AC4"/>
    <w:rsid w:val="00232DD4"/>
    <w:rsid w:val="00234B0C"/>
    <w:rsid w:val="00234B37"/>
    <w:rsid w:val="002361DD"/>
    <w:rsid w:val="0024107A"/>
    <w:rsid w:val="00252914"/>
    <w:rsid w:val="00252D8E"/>
    <w:rsid w:val="002551FF"/>
    <w:rsid w:val="0026703F"/>
    <w:rsid w:val="0027228D"/>
    <w:rsid w:val="00284487"/>
    <w:rsid w:val="002844BD"/>
    <w:rsid w:val="002847AD"/>
    <w:rsid w:val="00286692"/>
    <w:rsid w:val="00290605"/>
    <w:rsid w:val="002914AD"/>
    <w:rsid w:val="002929E5"/>
    <w:rsid w:val="00292D49"/>
    <w:rsid w:val="00295096"/>
    <w:rsid w:val="0029522A"/>
    <w:rsid w:val="002955AB"/>
    <w:rsid w:val="002A47BD"/>
    <w:rsid w:val="002B6784"/>
    <w:rsid w:val="002C207D"/>
    <w:rsid w:val="002C329D"/>
    <w:rsid w:val="002C589B"/>
    <w:rsid w:val="002C59E9"/>
    <w:rsid w:val="002D10C6"/>
    <w:rsid w:val="002D5753"/>
    <w:rsid w:val="002D6E45"/>
    <w:rsid w:val="002E2B88"/>
    <w:rsid w:val="002E6588"/>
    <w:rsid w:val="002E7F1A"/>
    <w:rsid w:val="002F0EA7"/>
    <w:rsid w:val="002F284F"/>
    <w:rsid w:val="0030096B"/>
    <w:rsid w:val="003011D9"/>
    <w:rsid w:val="003011F4"/>
    <w:rsid w:val="0030137E"/>
    <w:rsid w:val="00302AA0"/>
    <w:rsid w:val="003033F4"/>
    <w:rsid w:val="003038E9"/>
    <w:rsid w:val="00304501"/>
    <w:rsid w:val="0030513E"/>
    <w:rsid w:val="0030585E"/>
    <w:rsid w:val="00310EA1"/>
    <w:rsid w:val="0032288B"/>
    <w:rsid w:val="00323D81"/>
    <w:rsid w:val="00325B8D"/>
    <w:rsid w:val="003261CC"/>
    <w:rsid w:val="00327AD2"/>
    <w:rsid w:val="00330328"/>
    <w:rsid w:val="003313D2"/>
    <w:rsid w:val="00341FAD"/>
    <w:rsid w:val="00342A31"/>
    <w:rsid w:val="00343539"/>
    <w:rsid w:val="00344B08"/>
    <w:rsid w:val="00346339"/>
    <w:rsid w:val="0034774A"/>
    <w:rsid w:val="00347B45"/>
    <w:rsid w:val="0035487E"/>
    <w:rsid w:val="003613E8"/>
    <w:rsid w:val="00362D07"/>
    <w:rsid w:val="00365E0A"/>
    <w:rsid w:val="00366746"/>
    <w:rsid w:val="0036768D"/>
    <w:rsid w:val="0037176B"/>
    <w:rsid w:val="00374CFA"/>
    <w:rsid w:val="00381BFD"/>
    <w:rsid w:val="00382E03"/>
    <w:rsid w:val="0038576B"/>
    <w:rsid w:val="0038730A"/>
    <w:rsid w:val="003878D6"/>
    <w:rsid w:val="00397CCC"/>
    <w:rsid w:val="003A3C11"/>
    <w:rsid w:val="003A77A7"/>
    <w:rsid w:val="003B2CB9"/>
    <w:rsid w:val="003B6E19"/>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20AD"/>
    <w:rsid w:val="003F4F99"/>
    <w:rsid w:val="003F6311"/>
    <w:rsid w:val="003F661F"/>
    <w:rsid w:val="004014D7"/>
    <w:rsid w:val="004029FB"/>
    <w:rsid w:val="004100CB"/>
    <w:rsid w:val="00410663"/>
    <w:rsid w:val="00413E9E"/>
    <w:rsid w:val="00414F28"/>
    <w:rsid w:val="0041731A"/>
    <w:rsid w:val="00420DF5"/>
    <w:rsid w:val="004251D2"/>
    <w:rsid w:val="00427C6F"/>
    <w:rsid w:val="004332F3"/>
    <w:rsid w:val="00434AFA"/>
    <w:rsid w:val="00436C85"/>
    <w:rsid w:val="0044573A"/>
    <w:rsid w:val="00450B6F"/>
    <w:rsid w:val="00455838"/>
    <w:rsid w:val="00456E89"/>
    <w:rsid w:val="00464FFA"/>
    <w:rsid w:val="00466286"/>
    <w:rsid w:val="00466B72"/>
    <w:rsid w:val="004738F5"/>
    <w:rsid w:val="0047453E"/>
    <w:rsid w:val="0048030D"/>
    <w:rsid w:val="00480605"/>
    <w:rsid w:val="00480844"/>
    <w:rsid w:val="00481E9F"/>
    <w:rsid w:val="00482791"/>
    <w:rsid w:val="00485F1E"/>
    <w:rsid w:val="00487844"/>
    <w:rsid w:val="00487F57"/>
    <w:rsid w:val="004915CF"/>
    <w:rsid w:val="00493399"/>
    <w:rsid w:val="00493E1F"/>
    <w:rsid w:val="004947D5"/>
    <w:rsid w:val="004952F8"/>
    <w:rsid w:val="00497399"/>
    <w:rsid w:val="0049783F"/>
    <w:rsid w:val="004A0F68"/>
    <w:rsid w:val="004A17CB"/>
    <w:rsid w:val="004A7CF9"/>
    <w:rsid w:val="004B01E2"/>
    <w:rsid w:val="004B4D3C"/>
    <w:rsid w:val="004B6EAA"/>
    <w:rsid w:val="004C09E1"/>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6058"/>
    <w:rsid w:val="00504336"/>
    <w:rsid w:val="00504B32"/>
    <w:rsid w:val="00506F84"/>
    <w:rsid w:val="00510B04"/>
    <w:rsid w:val="00511A69"/>
    <w:rsid w:val="00513315"/>
    <w:rsid w:val="005211BB"/>
    <w:rsid w:val="00521F7B"/>
    <w:rsid w:val="005313ED"/>
    <w:rsid w:val="00533142"/>
    <w:rsid w:val="00535656"/>
    <w:rsid w:val="0053760B"/>
    <w:rsid w:val="00542948"/>
    <w:rsid w:val="00542A10"/>
    <w:rsid w:val="00542B92"/>
    <w:rsid w:val="00542C54"/>
    <w:rsid w:val="00543D77"/>
    <w:rsid w:val="005458A6"/>
    <w:rsid w:val="00545A7C"/>
    <w:rsid w:val="00550A08"/>
    <w:rsid w:val="00551C1F"/>
    <w:rsid w:val="00551E54"/>
    <w:rsid w:val="005534CE"/>
    <w:rsid w:val="00555BA7"/>
    <w:rsid w:val="00556BAE"/>
    <w:rsid w:val="00565360"/>
    <w:rsid w:val="00565FD4"/>
    <w:rsid w:val="00566FE9"/>
    <w:rsid w:val="005716A3"/>
    <w:rsid w:val="005752F6"/>
    <w:rsid w:val="00576260"/>
    <w:rsid w:val="00576315"/>
    <w:rsid w:val="00581721"/>
    <w:rsid w:val="005828B7"/>
    <w:rsid w:val="00584D99"/>
    <w:rsid w:val="00586657"/>
    <w:rsid w:val="005868B0"/>
    <w:rsid w:val="00597862"/>
    <w:rsid w:val="005A3899"/>
    <w:rsid w:val="005A4D60"/>
    <w:rsid w:val="005A5E4E"/>
    <w:rsid w:val="005B0798"/>
    <w:rsid w:val="005B11C2"/>
    <w:rsid w:val="005B1A96"/>
    <w:rsid w:val="005B354C"/>
    <w:rsid w:val="005C0C31"/>
    <w:rsid w:val="005C1D7C"/>
    <w:rsid w:val="005C5215"/>
    <w:rsid w:val="005C553E"/>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5854"/>
    <w:rsid w:val="005F6125"/>
    <w:rsid w:val="00607707"/>
    <w:rsid w:val="00611A38"/>
    <w:rsid w:val="00612EAA"/>
    <w:rsid w:val="00613510"/>
    <w:rsid w:val="0062318C"/>
    <w:rsid w:val="00626384"/>
    <w:rsid w:val="006268D2"/>
    <w:rsid w:val="00626FE8"/>
    <w:rsid w:val="006317CB"/>
    <w:rsid w:val="00633404"/>
    <w:rsid w:val="0064247B"/>
    <w:rsid w:val="00643C2E"/>
    <w:rsid w:val="00662770"/>
    <w:rsid w:val="00666322"/>
    <w:rsid w:val="00667164"/>
    <w:rsid w:val="006748F5"/>
    <w:rsid w:val="006853C2"/>
    <w:rsid w:val="006937F7"/>
    <w:rsid w:val="0069692F"/>
    <w:rsid w:val="006A061F"/>
    <w:rsid w:val="006A15E7"/>
    <w:rsid w:val="006A1BD2"/>
    <w:rsid w:val="006A36EC"/>
    <w:rsid w:val="006A3CDD"/>
    <w:rsid w:val="006A3E21"/>
    <w:rsid w:val="006A5401"/>
    <w:rsid w:val="006A5670"/>
    <w:rsid w:val="006A6EB7"/>
    <w:rsid w:val="006B097E"/>
    <w:rsid w:val="006B0B9E"/>
    <w:rsid w:val="006B3C3A"/>
    <w:rsid w:val="006B5493"/>
    <w:rsid w:val="006B64B3"/>
    <w:rsid w:val="006C0886"/>
    <w:rsid w:val="006C5DB0"/>
    <w:rsid w:val="006D218E"/>
    <w:rsid w:val="006D787D"/>
    <w:rsid w:val="006E1E54"/>
    <w:rsid w:val="006E4B05"/>
    <w:rsid w:val="006E4F20"/>
    <w:rsid w:val="006F2925"/>
    <w:rsid w:val="006F2EA5"/>
    <w:rsid w:val="006F4FF1"/>
    <w:rsid w:val="006F63E8"/>
    <w:rsid w:val="006F6608"/>
    <w:rsid w:val="006F66B2"/>
    <w:rsid w:val="007003FE"/>
    <w:rsid w:val="00714649"/>
    <w:rsid w:val="00714A3E"/>
    <w:rsid w:val="007202A8"/>
    <w:rsid w:val="00726FA2"/>
    <w:rsid w:val="00727609"/>
    <w:rsid w:val="00730AC7"/>
    <w:rsid w:val="0073467A"/>
    <w:rsid w:val="00734744"/>
    <w:rsid w:val="007355DD"/>
    <w:rsid w:val="007403EC"/>
    <w:rsid w:val="007416CF"/>
    <w:rsid w:val="00741F1F"/>
    <w:rsid w:val="00744B54"/>
    <w:rsid w:val="0074628B"/>
    <w:rsid w:val="007466BB"/>
    <w:rsid w:val="00747AE8"/>
    <w:rsid w:val="00750FED"/>
    <w:rsid w:val="007515F9"/>
    <w:rsid w:val="00752C11"/>
    <w:rsid w:val="00753246"/>
    <w:rsid w:val="00761A6B"/>
    <w:rsid w:val="00762C67"/>
    <w:rsid w:val="0076471B"/>
    <w:rsid w:val="00765803"/>
    <w:rsid w:val="00765EE3"/>
    <w:rsid w:val="0077283C"/>
    <w:rsid w:val="007739AA"/>
    <w:rsid w:val="007778BA"/>
    <w:rsid w:val="00777B70"/>
    <w:rsid w:val="00780AE2"/>
    <w:rsid w:val="00780EAC"/>
    <w:rsid w:val="00782CCF"/>
    <w:rsid w:val="00784BEE"/>
    <w:rsid w:val="00784ECE"/>
    <w:rsid w:val="00785407"/>
    <w:rsid w:val="00785609"/>
    <w:rsid w:val="007911F7"/>
    <w:rsid w:val="00791665"/>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9FA"/>
    <w:rsid w:val="007C2B5F"/>
    <w:rsid w:val="007C4DA2"/>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4005"/>
    <w:rsid w:val="00824AEF"/>
    <w:rsid w:val="00826939"/>
    <w:rsid w:val="008308D7"/>
    <w:rsid w:val="008344B1"/>
    <w:rsid w:val="00834568"/>
    <w:rsid w:val="0084175B"/>
    <w:rsid w:val="008445D7"/>
    <w:rsid w:val="00847013"/>
    <w:rsid w:val="0085255A"/>
    <w:rsid w:val="00853870"/>
    <w:rsid w:val="008545E8"/>
    <w:rsid w:val="008554BA"/>
    <w:rsid w:val="0086151A"/>
    <w:rsid w:val="008645D0"/>
    <w:rsid w:val="00870138"/>
    <w:rsid w:val="008705BA"/>
    <w:rsid w:val="008732F7"/>
    <w:rsid w:val="00874486"/>
    <w:rsid w:val="00875778"/>
    <w:rsid w:val="008759DB"/>
    <w:rsid w:val="00875FD7"/>
    <w:rsid w:val="00887CA8"/>
    <w:rsid w:val="00887D04"/>
    <w:rsid w:val="008922C0"/>
    <w:rsid w:val="008946B8"/>
    <w:rsid w:val="00897FEA"/>
    <w:rsid w:val="008A2880"/>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3AB"/>
    <w:rsid w:val="009228F1"/>
    <w:rsid w:val="00924E79"/>
    <w:rsid w:val="00925EA9"/>
    <w:rsid w:val="0092657B"/>
    <w:rsid w:val="00934D1B"/>
    <w:rsid w:val="0093561F"/>
    <w:rsid w:val="00940D5B"/>
    <w:rsid w:val="00946FA3"/>
    <w:rsid w:val="00950FC5"/>
    <w:rsid w:val="00953FEC"/>
    <w:rsid w:val="00954355"/>
    <w:rsid w:val="009621E6"/>
    <w:rsid w:val="0096287B"/>
    <w:rsid w:val="00964CBD"/>
    <w:rsid w:val="00970D18"/>
    <w:rsid w:val="00973B41"/>
    <w:rsid w:val="00976657"/>
    <w:rsid w:val="00983399"/>
    <w:rsid w:val="00985397"/>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3C2B"/>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31407"/>
    <w:rsid w:val="00A36980"/>
    <w:rsid w:val="00A40D3C"/>
    <w:rsid w:val="00A427DF"/>
    <w:rsid w:val="00A46E11"/>
    <w:rsid w:val="00A5235F"/>
    <w:rsid w:val="00A54F52"/>
    <w:rsid w:val="00A56C94"/>
    <w:rsid w:val="00A62E7D"/>
    <w:rsid w:val="00A634A9"/>
    <w:rsid w:val="00A642A6"/>
    <w:rsid w:val="00A643B4"/>
    <w:rsid w:val="00A72CC4"/>
    <w:rsid w:val="00A75AF4"/>
    <w:rsid w:val="00A75F39"/>
    <w:rsid w:val="00A75F7B"/>
    <w:rsid w:val="00A772E3"/>
    <w:rsid w:val="00A77AF5"/>
    <w:rsid w:val="00A80264"/>
    <w:rsid w:val="00A81236"/>
    <w:rsid w:val="00A84393"/>
    <w:rsid w:val="00A87667"/>
    <w:rsid w:val="00A95848"/>
    <w:rsid w:val="00A96144"/>
    <w:rsid w:val="00AA1D53"/>
    <w:rsid w:val="00AA4171"/>
    <w:rsid w:val="00AA4826"/>
    <w:rsid w:val="00AA580A"/>
    <w:rsid w:val="00AB2AF8"/>
    <w:rsid w:val="00AB4D3C"/>
    <w:rsid w:val="00AB765B"/>
    <w:rsid w:val="00AC0AEE"/>
    <w:rsid w:val="00AC2ED0"/>
    <w:rsid w:val="00AC52EA"/>
    <w:rsid w:val="00AC646A"/>
    <w:rsid w:val="00AC70BD"/>
    <w:rsid w:val="00AD0D39"/>
    <w:rsid w:val="00AD3636"/>
    <w:rsid w:val="00AD5B71"/>
    <w:rsid w:val="00AE3394"/>
    <w:rsid w:val="00AE4071"/>
    <w:rsid w:val="00AE48A7"/>
    <w:rsid w:val="00AE4CE6"/>
    <w:rsid w:val="00AE55E7"/>
    <w:rsid w:val="00AE77C1"/>
    <w:rsid w:val="00AF63B7"/>
    <w:rsid w:val="00AF7B49"/>
    <w:rsid w:val="00B01602"/>
    <w:rsid w:val="00B038E7"/>
    <w:rsid w:val="00B05ABA"/>
    <w:rsid w:val="00B14D06"/>
    <w:rsid w:val="00B16D14"/>
    <w:rsid w:val="00B237AE"/>
    <w:rsid w:val="00B2425B"/>
    <w:rsid w:val="00B333EB"/>
    <w:rsid w:val="00B372E7"/>
    <w:rsid w:val="00B42304"/>
    <w:rsid w:val="00B4267B"/>
    <w:rsid w:val="00B502C1"/>
    <w:rsid w:val="00B51E6A"/>
    <w:rsid w:val="00B5350D"/>
    <w:rsid w:val="00B54B81"/>
    <w:rsid w:val="00B5531A"/>
    <w:rsid w:val="00B556B8"/>
    <w:rsid w:val="00B56A0D"/>
    <w:rsid w:val="00B56ABB"/>
    <w:rsid w:val="00B57256"/>
    <w:rsid w:val="00B574AD"/>
    <w:rsid w:val="00B5771F"/>
    <w:rsid w:val="00B57EC1"/>
    <w:rsid w:val="00B600E2"/>
    <w:rsid w:val="00B65368"/>
    <w:rsid w:val="00B666B7"/>
    <w:rsid w:val="00B7057B"/>
    <w:rsid w:val="00B715AF"/>
    <w:rsid w:val="00B7401B"/>
    <w:rsid w:val="00B74B14"/>
    <w:rsid w:val="00B74DD6"/>
    <w:rsid w:val="00B75C2F"/>
    <w:rsid w:val="00B76332"/>
    <w:rsid w:val="00B80743"/>
    <w:rsid w:val="00B80757"/>
    <w:rsid w:val="00B87458"/>
    <w:rsid w:val="00B9007B"/>
    <w:rsid w:val="00B90A72"/>
    <w:rsid w:val="00B91F46"/>
    <w:rsid w:val="00B96388"/>
    <w:rsid w:val="00B968C2"/>
    <w:rsid w:val="00BA0E90"/>
    <w:rsid w:val="00BA1C30"/>
    <w:rsid w:val="00BA513C"/>
    <w:rsid w:val="00BA7BD0"/>
    <w:rsid w:val="00BB00E7"/>
    <w:rsid w:val="00BC0F00"/>
    <w:rsid w:val="00BC6D75"/>
    <w:rsid w:val="00BD04DA"/>
    <w:rsid w:val="00BD2EC6"/>
    <w:rsid w:val="00BD3157"/>
    <w:rsid w:val="00BD48E0"/>
    <w:rsid w:val="00BE3741"/>
    <w:rsid w:val="00BE690E"/>
    <w:rsid w:val="00BE7811"/>
    <w:rsid w:val="00BF00CB"/>
    <w:rsid w:val="00C00154"/>
    <w:rsid w:val="00C0024E"/>
    <w:rsid w:val="00C0259A"/>
    <w:rsid w:val="00C02E7C"/>
    <w:rsid w:val="00C047FA"/>
    <w:rsid w:val="00C04A92"/>
    <w:rsid w:val="00C05167"/>
    <w:rsid w:val="00C052F3"/>
    <w:rsid w:val="00C0551C"/>
    <w:rsid w:val="00C06A50"/>
    <w:rsid w:val="00C07FF5"/>
    <w:rsid w:val="00C10E19"/>
    <w:rsid w:val="00C15F76"/>
    <w:rsid w:val="00C205DA"/>
    <w:rsid w:val="00C210AC"/>
    <w:rsid w:val="00C2348D"/>
    <w:rsid w:val="00C26C46"/>
    <w:rsid w:val="00C307C0"/>
    <w:rsid w:val="00C36D3A"/>
    <w:rsid w:val="00C36E4C"/>
    <w:rsid w:val="00C427BE"/>
    <w:rsid w:val="00C43CCD"/>
    <w:rsid w:val="00C4623D"/>
    <w:rsid w:val="00C46F19"/>
    <w:rsid w:val="00C4743D"/>
    <w:rsid w:val="00C536F3"/>
    <w:rsid w:val="00C57933"/>
    <w:rsid w:val="00C63440"/>
    <w:rsid w:val="00C65F0C"/>
    <w:rsid w:val="00C67DE5"/>
    <w:rsid w:val="00C72356"/>
    <w:rsid w:val="00C7538E"/>
    <w:rsid w:val="00C770D0"/>
    <w:rsid w:val="00C81CB7"/>
    <w:rsid w:val="00C84738"/>
    <w:rsid w:val="00C84804"/>
    <w:rsid w:val="00C85E35"/>
    <w:rsid w:val="00C8755B"/>
    <w:rsid w:val="00C905EB"/>
    <w:rsid w:val="00C929A7"/>
    <w:rsid w:val="00C92F0D"/>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506F"/>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7836"/>
    <w:rsid w:val="00CF7A76"/>
    <w:rsid w:val="00D0048E"/>
    <w:rsid w:val="00D033CF"/>
    <w:rsid w:val="00D05993"/>
    <w:rsid w:val="00D06959"/>
    <w:rsid w:val="00D06AC6"/>
    <w:rsid w:val="00D11559"/>
    <w:rsid w:val="00D15A4B"/>
    <w:rsid w:val="00D1695F"/>
    <w:rsid w:val="00D24AFF"/>
    <w:rsid w:val="00D33A6C"/>
    <w:rsid w:val="00D37D33"/>
    <w:rsid w:val="00D40875"/>
    <w:rsid w:val="00D415EC"/>
    <w:rsid w:val="00D43899"/>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0E92"/>
    <w:rsid w:val="00D8112B"/>
    <w:rsid w:val="00D8165F"/>
    <w:rsid w:val="00D81B7D"/>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7F6"/>
    <w:rsid w:val="00DB1F76"/>
    <w:rsid w:val="00DB2466"/>
    <w:rsid w:val="00DB2F3F"/>
    <w:rsid w:val="00DB3740"/>
    <w:rsid w:val="00DB3DCA"/>
    <w:rsid w:val="00DB4427"/>
    <w:rsid w:val="00DB524C"/>
    <w:rsid w:val="00DB710E"/>
    <w:rsid w:val="00DC0402"/>
    <w:rsid w:val="00DC0A19"/>
    <w:rsid w:val="00DC3474"/>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3F3B"/>
    <w:rsid w:val="00E37991"/>
    <w:rsid w:val="00E41B1C"/>
    <w:rsid w:val="00E43D17"/>
    <w:rsid w:val="00E4579A"/>
    <w:rsid w:val="00E4587E"/>
    <w:rsid w:val="00E50997"/>
    <w:rsid w:val="00E51415"/>
    <w:rsid w:val="00E54464"/>
    <w:rsid w:val="00E55FBF"/>
    <w:rsid w:val="00E56CD0"/>
    <w:rsid w:val="00E57B9B"/>
    <w:rsid w:val="00E6052B"/>
    <w:rsid w:val="00E60E4C"/>
    <w:rsid w:val="00E61772"/>
    <w:rsid w:val="00E66656"/>
    <w:rsid w:val="00E66A60"/>
    <w:rsid w:val="00E70544"/>
    <w:rsid w:val="00E71357"/>
    <w:rsid w:val="00E74272"/>
    <w:rsid w:val="00E75079"/>
    <w:rsid w:val="00E80A70"/>
    <w:rsid w:val="00E90661"/>
    <w:rsid w:val="00E90795"/>
    <w:rsid w:val="00E91C94"/>
    <w:rsid w:val="00E930DB"/>
    <w:rsid w:val="00E93182"/>
    <w:rsid w:val="00E94047"/>
    <w:rsid w:val="00E95485"/>
    <w:rsid w:val="00E9777D"/>
    <w:rsid w:val="00EA0619"/>
    <w:rsid w:val="00EA095E"/>
    <w:rsid w:val="00EA33FA"/>
    <w:rsid w:val="00EA4511"/>
    <w:rsid w:val="00EA5E10"/>
    <w:rsid w:val="00EA7D85"/>
    <w:rsid w:val="00EB39BC"/>
    <w:rsid w:val="00EB6783"/>
    <w:rsid w:val="00EB6CCE"/>
    <w:rsid w:val="00EC02F8"/>
    <w:rsid w:val="00EC0BE5"/>
    <w:rsid w:val="00EC32C5"/>
    <w:rsid w:val="00EC6B4E"/>
    <w:rsid w:val="00ED0962"/>
    <w:rsid w:val="00ED4440"/>
    <w:rsid w:val="00ED52A8"/>
    <w:rsid w:val="00ED5FCE"/>
    <w:rsid w:val="00EE0774"/>
    <w:rsid w:val="00EE33A8"/>
    <w:rsid w:val="00EE34A6"/>
    <w:rsid w:val="00EE70ED"/>
    <w:rsid w:val="00EE7E24"/>
    <w:rsid w:val="00F06410"/>
    <w:rsid w:val="00F066DB"/>
    <w:rsid w:val="00F07FA9"/>
    <w:rsid w:val="00F12D42"/>
    <w:rsid w:val="00F12F1B"/>
    <w:rsid w:val="00F14501"/>
    <w:rsid w:val="00F1589B"/>
    <w:rsid w:val="00F16F8D"/>
    <w:rsid w:val="00F17BC7"/>
    <w:rsid w:val="00F20227"/>
    <w:rsid w:val="00F26775"/>
    <w:rsid w:val="00F33FE4"/>
    <w:rsid w:val="00F36409"/>
    <w:rsid w:val="00F367A0"/>
    <w:rsid w:val="00F36B6E"/>
    <w:rsid w:val="00F409A6"/>
    <w:rsid w:val="00F42DFF"/>
    <w:rsid w:val="00F433AC"/>
    <w:rsid w:val="00F4420F"/>
    <w:rsid w:val="00F44DFA"/>
    <w:rsid w:val="00F466B1"/>
    <w:rsid w:val="00F46740"/>
    <w:rsid w:val="00F4796C"/>
    <w:rsid w:val="00F605EE"/>
    <w:rsid w:val="00F61671"/>
    <w:rsid w:val="00F622D4"/>
    <w:rsid w:val="00F82DB4"/>
    <w:rsid w:val="00F834D4"/>
    <w:rsid w:val="00F84564"/>
    <w:rsid w:val="00F849DD"/>
    <w:rsid w:val="00F861B2"/>
    <w:rsid w:val="00F86916"/>
    <w:rsid w:val="00F968E1"/>
    <w:rsid w:val="00FA1491"/>
    <w:rsid w:val="00FA2D99"/>
    <w:rsid w:val="00FA32C2"/>
    <w:rsid w:val="00FB513B"/>
    <w:rsid w:val="00FB5F2D"/>
    <w:rsid w:val="00FB7F97"/>
    <w:rsid w:val="00FC1C07"/>
    <w:rsid w:val="00FC3D73"/>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ii.gov.sk/" TargetMode="External"/><Relationship Id="rId13" Type="http://schemas.openxmlformats.org/officeDocument/2006/relationships/hyperlink" Target="http://www.opii.gov.sk/" TargetMode="External"/><Relationship Id="rId18" Type="http://schemas.openxmlformats.org/officeDocument/2006/relationships/hyperlink" Target="http://www.danube.vlada.gov.sk/prva-vyzva/"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www.centraleurope.vlada.gov.sk/prva-vyzva/"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mpsr.sk/index.php?navID=1124&amp;navID2=1124&amp;sID=67&amp;id=10863" TargetMode="External"/><Relationship Id="rId20" Type="http://schemas.openxmlformats.org/officeDocument/2006/relationships/hyperlink" Target="https://ec.europa.eu/inea/en/connecting-europe-facility/cef-transport/apply-fund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ii@opii.gov.sk"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ii.gov.sk/opiiapp.php/Vyzvania/" TargetMode="External"/><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hyperlink" Target="http://www.slovensko.sk" TargetMode="External"/><Relationship Id="rId19" Type="http://schemas.openxmlformats.org/officeDocument/2006/relationships/hyperlink" Target="https://ec.europa.eu/inea/en/connecting-europe-facility/cef-transport/apply-funding" TargetMode="External"/><Relationship Id="rId4" Type="http://schemas.openxmlformats.org/officeDocument/2006/relationships/settings" Target="setting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rokovania.sk/Rokovanie.aspx/BodRokovaniaDetail?idMaterial=26092" TargetMode="External"/><Relationship Id="rId2" Type="http://schemas.openxmlformats.org/officeDocument/2006/relationships/hyperlink" Target="https://www.gender.gov.sk/po-2014-2020/dokumenty/riadiace-dokumenty/" TargetMode="External"/><Relationship Id="rId1" Type="http://schemas.openxmlformats.org/officeDocument/2006/relationships/hyperlink" Target="http://hpur.vlada.gov.sk" TargetMode="External"/><Relationship Id="rId5" Type="http://schemas.openxmlformats.org/officeDocument/2006/relationships/hyperlink" Target="http://www.telecom.gov.sk/index/index.php?ids=154480" TargetMode="External"/><Relationship Id="rId4" Type="http://schemas.openxmlformats.org/officeDocument/2006/relationships/hyperlink" Target="http://www.telecom.gov.sk/index/index.php?ids=12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16A77-7FDD-4F79-99E6-9D3039748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13</Pages>
  <Words>5078</Words>
  <Characters>28950</Characters>
  <Application>Microsoft Office Word</Application>
  <DocSecurity>0</DocSecurity>
  <Lines>241</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33961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69</cp:revision>
  <cp:lastPrinted>2016-01-20T15:57:00Z</cp:lastPrinted>
  <dcterms:created xsi:type="dcterms:W3CDTF">2016-01-22T06:28:00Z</dcterms:created>
  <dcterms:modified xsi:type="dcterms:W3CDTF">2020-01-24T11:24:00Z</dcterms:modified>
</cp:coreProperties>
</file>